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  <w:ins w:id="12" w:author="小耳朵" w:date="2019-11-07T08:50:18Z"/>
        </w:trPr>
        <w:tc>
          <w:tcPr>
            <w:tcW w:w="8700" w:type="dxa"/>
            <w:tcBorders>
              <w:top w:val="nil"/>
              <w:left w:val="nil"/>
              <w:bottom w:val="single" w:color="FF0000" w:sz="18" w:space="0"/>
              <w:right w:val="nil"/>
            </w:tcBorders>
            <w:noWrap/>
            <w:vAlign w:val="top"/>
          </w:tcPr>
          <w:p>
            <w:pPr>
              <w:spacing w:line="336" w:lineRule="auto"/>
              <w:rPr>
                <w:ins w:id="13" w:author="小耳朵" w:date="2019-11-07T08:50:18Z"/>
                <w:rFonts w:hint="eastAsia" w:ascii="仿宋_GB2312"/>
                <w:kern w:val="0"/>
                <w:sz w:val="32"/>
                <w:szCs w:val="32"/>
              </w:rPr>
            </w:pPr>
          </w:p>
          <w:p>
            <w:pPr>
              <w:spacing w:line="336" w:lineRule="auto"/>
              <w:jc w:val="center"/>
              <w:rPr>
                <w:ins w:id="14" w:author="小耳朵" w:date="2019-11-07T08:50:18Z"/>
                <w:rFonts w:ascii="仿宋_GB2312"/>
                <w:color w:val="FF0000"/>
                <w:kern w:val="0"/>
                <w:sz w:val="18"/>
                <w:szCs w:val="18"/>
              </w:rPr>
            </w:pPr>
            <w:ins w:id="15" w:author="小耳朵" w:date="2019-11-07T08:50:18Z">
              <w:r>
                <w:rPr>
                  <w:rFonts w:hint="eastAsia" w:ascii="仿宋_GB2312" w:eastAsia="仿宋_GB2312"/>
                  <w:kern w:val="0"/>
                  <w:sz w:val="32"/>
                  <w:szCs w:val="32"/>
                </w:rPr>
                <w:t>萧跑改通〔</w:t>
              </w:r>
            </w:ins>
            <w:ins w:id="16" w:author="小耳朵" w:date="2019-11-07T08:50:18Z">
              <w:r>
                <w:rPr>
                  <w:rFonts w:ascii="仿宋_GB2312" w:eastAsia="仿宋_GB2312"/>
                  <w:kern w:val="0"/>
                  <w:sz w:val="32"/>
                  <w:szCs w:val="32"/>
                </w:rPr>
                <w:t>20</w:t>
              </w:r>
            </w:ins>
            <w:ins w:id="17" w:author="小耳朵" w:date="2019-11-07T08:50:18Z">
              <w:r>
                <w:rPr>
                  <w:rFonts w:hint="eastAsia" w:ascii="仿宋_GB2312" w:eastAsia="仿宋_GB2312"/>
                  <w:kern w:val="0"/>
                  <w:sz w:val="32"/>
                  <w:szCs w:val="32"/>
                </w:rPr>
                <w:t>1</w:t>
              </w:r>
            </w:ins>
            <w:ins w:id="18" w:author="小耳朵" w:date="2019-11-07T08:50:18Z">
              <w:r>
                <w:rPr>
                  <w:rFonts w:hint="eastAsia" w:ascii="仿宋_GB2312"/>
                  <w:kern w:val="0"/>
                  <w:sz w:val="32"/>
                  <w:szCs w:val="32"/>
                </w:rPr>
                <w:t>9</w:t>
              </w:r>
            </w:ins>
            <w:ins w:id="19" w:author="小耳朵" w:date="2019-11-07T08:50:18Z">
              <w:r>
                <w:rPr>
                  <w:rFonts w:hint="eastAsia" w:ascii="仿宋_GB2312" w:eastAsia="仿宋_GB2312"/>
                  <w:kern w:val="0"/>
                  <w:sz w:val="32"/>
                  <w:szCs w:val="32"/>
                </w:rPr>
                <w:t>〕</w:t>
              </w:r>
            </w:ins>
            <w:ins w:id="20" w:author="小耳朵" w:date="2019-11-07T08:50:18Z">
              <w:r>
                <w:rPr>
                  <w:rFonts w:hint="eastAsia" w:ascii="仿宋_GB2312" w:eastAsia="仿宋_GB2312"/>
                  <w:kern w:val="0"/>
                  <w:sz w:val="32"/>
                  <w:szCs w:val="32"/>
                  <w:lang w:val="en-US" w:eastAsia="zh-CN"/>
                </w:rPr>
                <w:t>11</w:t>
              </w:r>
            </w:ins>
            <w:ins w:id="21" w:author="小耳朵" w:date="2019-11-07T08:50:20Z">
              <w:r>
                <w:rPr>
                  <w:rFonts w:hint="eastAsia" w:ascii="仿宋_GB2312" w:eastAsia="仿宋_GB2312"/>
                  <w:kern w:val="0"/>
                  <w:sz w:val="32"/>
                  <w:szCs w:val="32"/>
                  <w:lang w:val="en-US" w:eastAsia="zh-CN"/>
                </w:rPr>
                <w:t>5</w:t>
              </w:r>
            </w:ins>
            <w:ins w:id="22" w:author="小耳朵" w:date="2019-11-07T08:50:18Z">
              <w:r>
                <w:rPr>
                  <w:rFonts w:hint="eastAsia" w:ascii="仿宋_GB2312" w:eastAsia="仿宋_GB2312"/>
                  <w:kern w:val="0"/>
                  <w:sz w:val="32"/>
                  <w:szCs w:val="32"/>
                </w:rPr>
                <w:t>号</w:t>
              </w:r>
            </w:ins>
          </w:p>
        </w:tc>
      </w:tr>
    </w:tbl>
    <w:tbl>
      <w:tblPr>
        <w:tblStyle w:val="5"/>
        <w:tblpPr w:leftFromText="180" w:rightFromText="180" w:vertAnchor="page" w:horzAnchor="margin" w:tblpY="2552"/>
        <w:tblW w:w="86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  <w:ins w:id="23" w:author="小耳朵" w:date="2019-11-07T08:50:18Z"/>
        </w:trPr>
        <w:tc>
          <w:tcPr>
            <w:tcW w:w="8680" w:type="dxa"/>
            <w:noWrap/>
            <w:vAlign w:val="center"/>
          </w:tcPr>
          <w:p>
            <w:pPr>
              <w:spacing w:line="300" w:lineRule="auto"/>
              <w:jc w:val="center"/>
              <w:rPr>
                <w:ins w:id="24" w:author="小耳朵" w:date="2019-11-07T08:50:18Z"/>
                <w:rFonts w:ascii="方正小标宋简体" w:eastAsia="方正小标宋简体"/>
                <w:color w:val="FF0000"/>
                <w:w w:val="70"/>
                <w:kern w:val="0"/>
                <w:sz w:val="72"/>
                <w:szCs w:val="72"/>
              </w:rPr>
            </w:pPr>
            <w:ins w:id="25" w:author="小耳朵" w:date="2019-11-07T08:50:18Z">
              <w:r>
                <w:rPr>
                  <w:rFonts w:hint="eastAsia" w:ascii="方正小标宋简体" w:eastAsia="方正小标宋简体"/>
                  <w:color w:val="FF0000"/>
                  <w:spacing w:val="-6"/>
                  <w:w w:val="44"/>
                  <w:kern w:val="0"/>
                  <w:sz w:val="72"/>
                  <w:szCs w:val="72"/>
                  <w:fitText w:val="8893" w:id="0"/>
                </w:rPr>
                <w:t>杭州市萧山区全面深化“最多跑一次”改革领导小组办公室</w:t>
              </w:r>
            </w:ins>
          </w:p>
        </w:tc>
      </w:tr>
    </w:tbl>
    <w:p>
      <w:pPr>
        <w:spacing w:line="580" w:lineRule="exact"/>
        <w:rPr>
          <w:del w:id="27" w:author="小耳朵" w:date="2019-11-11T11:35:29Z"/>
        </w:rPr>
        <w:pPrChange w:id="26" w:author="小耳朵" w:date="2019-11-07T13:44:46Z">
          <w:pPr/>
        </w:pPrChange>
      </w:pPr>
    </w:p>
    <w:p>
      <w:pPr>
        <w:spacing w:line="580" w:lineRule="exact"/>
        <w:jc w:val="center"/>
        <w:rPr>
          <w:rFonts w:hint="eastAsia" w:ascii="方正小标宋_GBK" w:hAnsi="微软雅黑" w:eastAsia="方正小标宋_GBK" w:cs="Times New Roman"/>
          <w:sz w:val="44"/>
          <w:rPrChange w:id="29" w:author="小耳朵" w:date="2019-11-11T11:35:32Z">
            <w:rPr/>
          </w:rPrChange>
        </w:rPr>
        <w:pPrChange w:id="28" w:author="小耳朵" w:date="2019-11-11T11:35:32Z">
          <w:pPr/>
        </w:pPrChange>
      </w:pPr>
    </w:p>
    <w:p>
      <w:pPr>
        <w:spacing w:line="580" w:lineRule="exact"/>
        <w:ind w:firstLine="0" w:firstLineChars="0"/>
        <w:jc w:val="center"/>
        <w:rPr>
          <w:ins w:id="31" w:author="小耳朵" w:date="2019-11-07T08:50:38Z"/>
          <w:rFonts w:hint="eastAsia" w:ascii="方正小标宋_GBK" w:hAnsi="微软雅黑" w:eastAsia="方正小标宋_GBK" w:cs="Times New Roman"/>
          <w:b w:val="0"/>
          <w:sz w:val="44"/>
          <w:szCs w:val="22"/>
        </w:rPr>
        <w:pPrChange w:id="30" w:author="小耳朵" w:date="2019-11-07T13:44:46Z">
          <w:pPr>
            <w:ind w:firstLine="161" w:firstLineChars="50"/>
          </w:pPr>
        </w:pPrChange>
      </w:pPr>
      <w:r>
        <w:rPr>
          <w:rFonts w:hint="eastAsia" w:ascii="方正小标宋_GBK" w:hAnsi="微软雅黑" w:eastAsia="方正小标宋_GBK" w:cs="Times New Roman"/>
          <w:b w:val="0"/>
          <w:sz w:val="44"/>
          <w:szCs w:val="22"/>
          <w:rPrChange w:id="32" w:author="小耳朵" w:date="2019-11-07T08:50:27Z">
            <w:rPr>
              <w:rFonts w:hint="eastAsia" w:ascii="仿宋" w:hAnsi="仿宋" w:eastAsia="仿宋"/>
              <w:b/>
              <w:sz w:val="32"/>
              <w:szCs w:val="32"/>
            </w:rPr>
          </w:rPrChange>
        </w:rPr>
        <w:t>关于做好机关内部“最多跑一次”改革</w:t>
      </w:r>
    </w:p>
    <w:p>
      <w:pPr>
        <w:spacing w:line="580" w:lineRule="exact"/>
        <w:ind w:firstLine="0" w:firstLineChars="0"/>
        <w:jc w:val="center"/>
        <w:rPr>
          <w:rFonts w:hint="eastAsia" w:ascii="方正小标宋_GBK" w:hAnsi="微软雅黑" w:eastAsia="方正小标宋_GBK" w:cs="Times New Roman"/>
          <w:b w:val="0"/>
          <w:sz w:val="44"/>
          <w:szCs w:val="22"/>
          <w:rPrChange w:id="34" w:author="小耳朵" w:date="2019-11-07T08:50:27Z">
            <w:rPr>
              <w:rFonts w:ascii="仿宋" w:hAnsi="仿宋" w:eastAsia="仿宋"/>
              <w:b/>
              <w:sz w:val="32"/>
              <w:szCs w:val="32"/>
            </w:rPr>
          </w:rPrChange>
        </w:rPr>
        <w:pPrChange w:id="33" w:author="小耳朵" w:date="2019-11-07T13:44:46Z">
          <w:pPr>
            <w:ind w:firstLine="161" w:firstLineChars="50"/>
          </w:pPr>
        </w:pPrChange>
      </w:pPr>
      <w:r>
        <w:rPr>
          <w:rFonts w:hint="eastAsia" w:ascii="方正小标宋_GBK" w:hAnsi="微软雅黑" w:eastAsia="方正小标宋_GBK" w:cs="Times New Roman"/>
          <w:b w:val="0"/>
          <w:sz w:val="44"/>
          <w:szCs w:val="22"/>
          <w:rPrChange w:id="35" w:author="小耳朵" w:date="2019-11-07T08:50:27Z">
            <w:rPr>
              <w:rFonts w:hint="eastAsia" w:ascii="仿宋" w:hAnsi="仿宋" w:eastAsia="仿宋"/>
              <w:b/>
              <w:sz w:val="32"/>
              <w:szCs w:val="32"/>
            </w:rPr>
          </w:rPrChange>
        </w:rPr>
        <w:t>有关工作的通知</w:t>
      </w:r>
    </w:p>
    <w:p>
      <w:pPr>
        <w:spacing w:line="580" w:lineRule="exact"/>
        <w:rPr>
          <w:ins w:id="37" w:author="小耳朵" w:date="2019-11-11T11:35:36Z"/>
          <w:rFonts w:hint="eastAsia" w:ascii="仿宋" w:hAnsi="仿宋" w:eastAsia="仿宋" w:cs="仿宋"/>
          <w:b w:val="0"/>
          <w:bCs/>
          <w:sz w:val="32"/>
          <w:szCs w:val="32"/>
        </w:rPr>
        <w:pPrChange w:id="36" w:author="小耳朵" w:date="2019-11-07T13:44:46Z">
          <w:pPr/>
        </w:pPrChange>
      </w:pPr>
    </w:p>
    <w:p>
      <w:pPr>
        <w:spacing w:line="580" w:lineRule="exact"/>
        <w:rPr>
          <w:rFonts w:hint="eastAsia" w:ascii="仿宋" w:hAnsi="仿宋" w:eastAsia="仿宋" w:cs="仿宋"/>
          <w:b w:val="0"/>
          <w:bCs/>
          <w:sz w:val="32"/>
          <w:szCs w:val="32"/>
          <w:rPrChange w:id="39" w:author="小耳朵" w:date="2019-11-07T08:51:34Z">
            <w:rPr>
              <w:rFonts w:ascii="仿宋" w:hAnsi="仿宋" w:eastAsia="仿宋"/>
              <w:b/>
              <w:sz w:val="32"/>
              <w:szCs w:val="32"/>
            </w:rPr>
          </w:rPrChange>
        </w:rPr>
        <w:pPrChange w:id="38" w:author="小耳朵" w:date="2019-11-07T13:44:46Z">
          <w:pPr/>
        </w:pPrChange>
      </w:pPr>
      <w:r>
        <w:rPr>
          <w:rFonts w:hint="eastAsia" w:ascii="仿宋" w:hAnsi="仿宋" w:eastAsia="仿宋" w:cs="仿宋"/>
          <w:b w:val="0"/>
          <w:bCs/>
          <w:sz w:val="32"/>
          <w:szCs w:val="32"/>
          <w:rPrChange w:id="40" w:author="小耳朵" w:date="2019-11-07T08:51:34Z">
            <w:rPr>
              <w:rFonts w:hint="eastAsia" w:ascii="仿宋" w:hAnsi="仿宋" w:eastAsia="仿宋"/>
              <w:b/>
              <w:sz w:val="32"/>
              <w:szCs w:val="32"/>
            </w:rPr>
          </w:rPrChange>
        </w:rPr>
        <w:t>区各有关单位：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rPrChange w:id="42" w:author="小耳朵" w:date="2019-11-07T08:51:34Z">
            <w:rPr>
              <w:rFonts w:ascii="仿宋" w:hAnsi="仿宋" w:eastAsia="仿宋"/>
              <w:sz w:val="32"/>
              <w:szCs w:val="32"/>
            </w:rPr>
          </w:rPrChange>
        </w:rPr>
        <w:pPrChange w:id="41" w:author="小耳朵" w:date="2019-11-07T13:44:46Z">
          <w:pPr/>
        </w:pPrChange>
      </w:pPr>
      <w:del w:id="43" w:author="小耳朵" w:date="2019-11-07T08:53:19Z">
        <w:r>
          <w:rPr>
            <w:rFonts w:hint="eastAsia" w:ascii="仿宋" w:hAnsi="仿宋" w:eastAsia="仿宋" w:cs="仿宋"/>
            <w:bCs/>
            <w:sz w:val="32"/>
            <w:szCs w:val="32"/>
            <w:rPrChange w:id="44" w:author="小耳朵" w:date="2019-11-07T08:51:34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delText xml:space="preserve"> </w:delText>
        </w:r>
      </w:del>
      <w:del w:id="45" w:author="小耳朵" w:date="2019-11-07T08:53:19Z">
        <w:r>
          <w:rPr>
            <w:rFonts w:hint="eastAsia" w:ascii="仿宋" w:hAnsi="仿宋" w:eastAsia="仿宋" w:cs="仿宋"/>
            <w:bCs/>
            <w:sz w:val="32"/>
            <w:szCs w:val="32"/>
            <w:rPrChange w:id="46" w:author="小耳朵" w:date="2019-11-07T08:51:34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delText xml:space="preserve"> </w:delText>
        </w:r>
      </w:del>
      <w:del w:id="47" w:author="小耳朵" w:date="2019-11-07T08:53:19Z">
        <w:r>
          <w:rPr>
            <w:rFonts w:hint="eastAsia" w:ascii="仿宋" w:hAnsi="仿宋" w:eastAsia="仿宋" w:cs="仿宋"/>
            <w:bCs/>
            <w:sz w:val="32"/>
            <w:szCs w:val="32"/>
            <w:rPrChange w:id="48" w:author="小耳朵" w:date="2019-11-07T08:51:34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delText xml:space="preserve"> </w:delText>
        </w:r>
      </w:del>
      <w:del w:id="49" w:author="小耳朵" w:date="2019-11-07T08:53:18Z">
        <w:r>
          <w:rPr>
            <w:rFonts w:hint="eastAsia" w:ascii="仿宋" w:hAnsi="仿宋" w:eastAsia="仿宋" w:cs="仿宋"/>
            <w:bCs/>
            <w:sz w:val="32"/>
            <w:szCs w:val="32"/>
            <w:rPrChange w:id="50" w:author="小耳朵" w:date="2019-11-07T08:51:34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delText xml:space="preserve"> </w:delText>
        </w:r>
      </w:del>
      <w:del w:id="51" w:author="小耳朵" w:date="2019-11-07T08:53:18Z">
        <w:r>
          <w:rPr>
            <w:rFonts w:hint="eastAsia" w:ascii="仿宋" w:hAnsi="仿宋" w:eastAsia="仿宋" w:cs="仿宋"/>
            <w:bCs/>
            <w:sz w:val="32"/>
            <w:szCs w:val="32"/>
            <w:rPrChange w:id="52" w:author="小耳朵" w:date="2019-11-07T08:51:34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delText xml:space="preserve"> </w:delText>
        </w:r>
      </w:del>
      <w:r>
        <w:rPr>
          <w:rFonts w:hint="eastAsia" w:ascii="仿宋" w:hAnsi="仿宋" w:eastAsia="仿宋" w:cs="仿宋"/>
          <w:bCs/>
          <w:sz w:val="32"/>
          <w:szCs w:val="32"/>
          <w:rPrChange w:id="53" w:author="小耳朵" w:date="2019-11-07T08:51:34Z">
            <w:rPr>
              <w:rFonts w:hint="eastAsia" w:ascii="仿宋" w:hAnsi="仿宋" w:eastAsia="仿宋"/>
              <w:sz w:val="32"/>
              <w:szCs w:val="32"/>
            </w:rPr>
          </w:rPrChange>
        </w:rPr>
        <w:t>根据10月26日省改革办下发的《机关内部“最多跑一次”改革评分细则》的要求，以及省、市有关部署，现就近期需做好的相关工作通知如下：</w:t>
      </w:r>
    </w:p>
    <w:p>
      <w:pPr>
        <w:pStyle w:val="7"/>
        <w:numPr>
          <w:ilvl w:val="-1"/>
          <w:numId w:val="0"/>
        </w:numPr>
        <w:spacing w:line="580" w:lineRule="exact"/>
        <w:ind w:left="0"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  <w:rPrChange w:id="55" w:author="小耳朵" w:date="2019-11-07T08:51:01Z">
            <w:rPr>
              <w:rFonts w:ascii="仿宋" w:hAnsi="仿宋" w:eastAsia="仿宋"/>
              <w:b/>
              <w:sz w:val="32"/>
              <w:szCs w:val="32"/>
            </w:rPr>
          </w:rPrChange>
        </w:rPr>
        <w:pPrChange w:id="54" w:author="小耳朵" w:date="2019-11-07T13:44:46Z">
          <w:pPr>
            <w:pStyle w:val="7"/>
            <w:numPr>
              <w:ilvl w:val="0"/>
              <w:numId w:val="1"/>
            </w:numPr>
            <w:ind w:firstLineChars="0"/>
          </w:pPr>
        </w:pPrChange>
      </w:pPr>
      <w:ins w:id="56" w:author="小耳朵" w:date="2019-11-07T08:55:34Z">
        <w:r>
          <w:rPr>
            <w:rFonts w:hint="eastAsia" w:ascii="黑体" w:hAnsi="黑体" w:eastAsia="黑体" w:cs="黑体"/>
            <w:b w:val="0"/>
            <w:bCs/>
            <w:sz w:val="32"/>
            <w:szCs w:val="32"/>
            <w:lang w:eastAsia="zh-CN"/>
          </w:rPr>
          <w:t>一</w:t>
        </w:r>
      </w:ins>
      <w:ins w:id="57" w:author="小耳朵" w:date="2019-11-07T08:55:35Z">
        <w:r>
          <w:rPr>
            <w:rFonts w:hint="eastAsia" w:ascii="黑体" w:hAnsi="黑体" w:eastAsia="黑体" w:cs="黑体"/>
            <w:b w:val="0"/>
            <w:bCs/>
            <w:sz w:val="32"/>
            <w:szCs w:val="32"/>
            <w:lang w:eastAsia="zh-CN"/>
          </w:rPr>
          <w:t>、</w:t>
        </w:r>
      </w:ins>
      <w:r>
        <w:rPr>
          <w:rFonts w:hint="eastAsia" w:ascii="黑体" w:hAnsi="黑体" w:eastAsia="黑体" w:cs="黑体"/>
          <w:b w:val="0"/>
          <w:bCs/>
          <w:sz w:val="32"/>
          <w:szCs w:val="32"/>
          <w:rPrChange w:id="58" w:author="小耳朵" w:date="2019-11-07T08:51:01Z">
            <w:rPr>
              <w:rFonts w:hint="eastAsia" w:ascii="仿宋" w:hAnsi="仿宋" w:eastAsia="仿宋"/>
              <w:b/>
              <w:sz w:val="32"/>
              <w:szCs w:val="32"/>
            </w:rPr>
          </w:rPrChange>
        </w:rPr>
        <w:t>做好第一批事项、指南、流程图查漏补缺工作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rPrChange w:id="60" w:author="小耳朵" w:date="2019-11-07T08:51:41Z">
            <w:rPr>
              <w:rFonts w:ascii="仿宋" w:hAnsi="仿宋" w:eastAsia="仿宋"/>
              <w:sz w:val="32"/>
              <w:szCs w:val="32"/>
            </w:rPr>
          </w:rPrChange>
        </w:rPr>
        <w:pPrChange w:id="59" w:author="小耳朵" w:date="2019-11-07T13:44:46Z">
          <w:pPr>
            <w:ind w:firstLine="800" w:firstLineChars="250"/>
          </w:pPr>
        </w:pPrChange>
      </w:pPr>
      <w:r>
        <w:rPr>
          <w:rFonts w:hint="eastAsia" w:ascii="仿宋" w:hAnsi="仿宋" w:eastAsia="仿宋" w:cs="仿宋"/>
          <w:color w:val="auto"/>
          <w:sz w:val="32"/>
          <w:szCs w:val="32"/>
          <w:rPrChange w:id="61" w:author="小耳朵" w:date="2019-11-07T08:51:41Z">
            <w:rPr>
              <w:rFonts w:hint="eastAsia" w:ascii="仿宋" w:hAnsi="仿宋" w:eastAsia="仿宋"/>
              <w:sz w:val="32"/>
              <w:szCs w:val="32"/>
            </w:rPr>
          </w:rPrChange>
        </w:rPr>
        <w:t>9月27日公布了涉及42家单位，305个事项，31个多部门联办事项，事项名称、服务指南、流程图按部门进行了录入，请各单位通过路径（</w:t>
      </w:r>
      <w:del w:id="62" w:author="小耳朵" w:date="2019-11-11T11:26:05Z">
        <w:r>
          <w:rPr>
            <w:rFonts w:hint="default" w:ascii="仿宋" w:hAnsi="仿宋" w:eastAsia="仿宋" w:cs="仿宋"/>
            <w:color w:val="auto"/>
            <w:sz w:val="32"/>
            <w:szCs w:val="32"/>
            <w:rPrChange w:id="63" w:author="小耳朵" w:date="2019-11-11T11:25:28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delText xml:space="preserve">     </w:delText>
        </w:r>
      </w:del>
      <w:ins w:id="64" w:author="小耳朵" w:date="2019-11-11T11:26:09Z">
        <w:r>
          <w:rPr>
            <w:rFonts w:hint="eastAsia" w:ascii="仿宋" w:hAnsi="仿宋" w:eastAsia="仿宋" w:cs="仿宋"/>
            <w:color w:val="auto"/>
            <w:sz w:val="32"/>
            <w:szCs w:val="32"/>
            <w:lang w:eastAsia="zh-CN"/>
          </w:rPr>
          <w:t>详见</w:t>
        </w:r>
      </w:ins>
      <w:ins w:id="65" w:author="小耳朵" w:date="2019-11-11T11:26:10Z">
        <w:r>
          <w:rPr>
            <w:rFonts w:hint="eastAsia" w:ascii="仿宋" w:hAnsi="仿宋" w:eastAsia="仿宋" w:cs="仿宋"/>
            <w:color w:val="auto"/>
            <w:sz w:val="32"/>
            <w:szCs w:val="32"/>
            <w:lang w:eastAsia="zh-CN"/>
          </w:rPr>
          <w:t>附件</w:t>
        </w:r>
      </w:ins>
      <w:ins w:id="66" w:author="小耳朵" w:date="2019-11-11T11:26:11Z">
        <w:r>
          <w:rPr>
            <w:rFonts w:hint="eastAsia" w:ascii="仿宋" w:hAnsi="仿宋" w:eastAsia="仿宋" w:cs="仿宋"/>
            <w:color w:val="auto"/>
            <w:sz w:val="32"/>
            <w:szCs w:val="32"/>
            <w:lang w:val="en-US" w:eastAsia="zh-CN"/>
          </w:rPr>
          <w:t>1</w:t>
        </w:r>
      </w:ins>
      <w:del w:id="67" w:author="小耳朵" w:date="2019-11-11T11:25:39Z">
        <w:r>
          <w:rPr>
            <w:rFonts w:hint="eastAsia" w:ascii="仿宋" w:hAnsi="仿宋" w:eastAsia="仿宋" w:cs="仿宋"/>
            <w:color w:val="auto"/>
            <w:sz w:val="32"/>
            <w:szCs w:val="32"/>
            <w:rPrChange w:id="68" w:author="小耳朵" w:date="2019-11-11T11:25:28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delText xml:space="preserve"> </w:delText>
        </w:r>
      </w:del>
      <w:del w:id="69" w:author="小耳朵" w:date="2019-11-07T08:48:41Z">
        <w:r>
          <w:rPr>
            <w:rFonts w:hint="eastAsia" w:ascii="仿宋" w:hAnsi="仿宋" w:eastAsia="仿宋" w:cs="仿宋"/>
            <w:color w:val="auto"/>
            <w:sz w:val="32"/>
            <w:szCs w:val="32"/>
            <w:rPrChange w:id="70" w:author="小耳朵" w:date="2019-11-11T11:25:28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delText xml:space="preserve">  </w:delText>
        </w:r>
      </w:del>
      <w:r>
        <w:rPr>
          <w:rFonts w:hint="eastAsia" w:ascii="仿宋" w:hAnsi="仿宋" w:eastAsia="仿宋" w:cs="仿宋"/>
          <w:color w:val="auto"/>
          <w:sz w:val="32"/>
          <w:szCs w:val="32"/>
          <w:rPrChange w:id="71" w:author="小耳朵" w:date="2019-11-11T11:25:28Z">
            <w:rPr>
              <w:rFonts w:hint="eastAsia" w:ascii="仿宋" w:hAnsi="仿宋" w:eastAsia="仿宋"/>
              <w:sz w:val="32"/>
              <w:szCs w:val="32"/>
            </w:rPr>
          </w:rPrChange>
        </w:rPr>
        <w:t>）进行查看，确</w:t>
      </w:r>
      <w:r>
        <w:rPr>
          <w:rFonts w:hint="eastAsia" w:ascii="仿宋" w:hAnsi="仿宋" w:eastAsia="仿宋" w:cs="仿宋"/>
          <w:color w:val="auto"/>
          <w:sz w:val="32"/>
          <w:szCs w:val="32"/>
          <w:rPrChange w:id="72" w:author="小耳朵" w:date="2019-11-07T08:51:41Z">
            <w:rPr>
              <w:rFonts w:hint="eastAsia" w:ascii="仿宋" w:hAnsi="仿宋" w:eastAsia="仿宋"/>
              <w:sz w:val="32"/>
              <w:szCs w:val="32"/>
            </w:rPr>
          </w:rPrChange>
        </w:rPr>
        <w:t>保各要素完整、逻辑清楚，事项运作中相关问题，也可作优化调整。不明事宜可与区跑改办施文龙联系，电话：82899101。</w:t>
      </w:r>
    </w:p>
    <w:p>
      <w:pPr>
        <w:pStyle w:val="7"/>
        <w:numPr>
          <w:ilvl w:val="-1"/>
          <w:numId w:val="0"/>
        </w:numPr>
        <w:spacing w:line="580" w:lineRule="exact"/>
        <w:ind w:left="0"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  <w:rPrChange w:id="74" w:author="小耳朵" w:date="2019-11-07T08:51:07Z">
            <w:rPr>
              <w:rFonts w:ascii="仿宋" w:hAnsi="仿宋" w:eastAsia="仿宋"/>
              <w:b/>
              <w:sz w:val="32"/>
              <w:szCs w:val="32"/>
            </w:rPr>
          </w:rPrChange>
        </w:rPr>
        <w:pPrChange w:id="73" w:author="小耳朵" w:date="2019-11-07T13:44:46Z">
          <w:pPr>
            <w:pStyle w:val="7"/>
            <w:numPr>
              <w:ilvl w:val="0"/>
              <w:numId w:val="1"/>
            </w:numPr>
            <w:ind w:firstLineChars="0"/>
          </w:pPr>
        </w:pPrChange>
      </w:pPr>
      <w:ins w:id="75" w:author="小耳朵" w:date="2019-11-07T08:55:29Z">
        <w:r>
          <w:rPr>
            <w:rFonts w:hint="eastAsia" w:ascii="黑体" w:hAnsi="黑体" w:eastAsia="黑体" w:cs="黑体"/>
            <w:b w:val="0"/>
            <w:bCs/>
            <w:sz w:val="32"/>
            <w:szCs w:val="32"/>
            <w:lang w:eastAsia="zh-CN"/>
          </w:rPr>
          <w:t>二、</w:t>
        </w:r>
      </w:ins>
      <w:r>
        <w:rPr>
          <w:rFonts w:hint="eastAsia" w:ascii="黑体" w:hAnsi="黑体" w:eastAsia="黑体" w:cs="黑体"/>
          <w:b w:val="0"/>
          <w:bCs/>
          <w:sz w:val="32"/>
          <w:szCs w:val="32"/>
          <w:rPrChange w:id="76" w:author="小耳朵" w:date="2019-11-07T08:51:07Z">
            <w:rPr>
              <w:rFonts w:hint="eastAsia" w:ascii="仿宋" w:hAnsi="仿宋" w:eastAsia="仿宋"/>
              <w:b/>
              <w:sz w:val="32"/>
              <w:szCs w:val="32"/>
            </w:rPr>
          </w:rPrChange>
        </w:rPr>
        <w:t>做好第二批事项梳理工作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rPrChange w:id="78" w:author="小耳朵" w:date="2019-11-07T08:51:46Z">
            <w:rPr>
              <w:rFonts w:ascii="仿宋" w:hAnsi="仿宋" w:eastAsia="仿宋"/>
              <w:sz w:val="32"/>
              <w:szCs w:val="32"/>
            </w:rPr>
          </w:rPrChange>
        </w:rPr>
        <w:pPrChange w:id="77" w:author="小耳朵" w:date="2019-11-07T13:44:46Z">
          <w:pPr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  <w:rPrChange w:id="79" w:author="小耳朵" w:date="2019-11-07T08:51:46Z">
            <w:rPr>
              <w:rFonts w:hint="eastAsia" w:ascii="仿宋" w:hAnsi="仿宋" w:eastAsia="仿宋"/>
              <w:sz w:val="32"/>
              <w:szCs w:val="32"/>
            </w:rPr>
          </w:rPrChange>
        </w:rPr>
        <w:t>近期，省、市部门在纵向部署事项梳理工作，各单位按照省、市条线部门要求抓好落实，主动与上级部门对接沟通，做好查漏补缺工作，事项必须确保“应纳尽纳”，有新增事项</w:t>
      </w:r>
      <w:ins w:id="80" w:author="微软用户" w:date="2019-11-07T08:28:00Z">
        <w:r>
          <w:rPr>
            <w:rFonts w:hint="eastAsia" w:ascii="仿宋" w:hAnsi="仿宋" w:eastAsia="仿宋" w:cs="仿宋"/>
            <w:sz w:val="32"/>
            <w:szCs w:val="32"/>
            <w:rPrChange w:id="81" w:author="小耳朵" w:date="2019-11-07T08:51:46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t>，请于11月</w:t>
        </w:r>
      </w:ins>
      <w:ins w:id="82" w:author="小耳朵" w:date="2019-11-07T13:44:29Z">
        <w:r>
          <w:rPr>
            <w:rFonts w:hint="eastAsia" w:ascii="仿宋" w:hAnsi="仿宋" w:eastAsia="仿宋" w:cs="仿宋"/>
            <w:sz w:val="32"/>
            <w:szCs w:val="32"/>
            <w:lang w:eastAsia="zh-CN"/>
          </w:rPr>
          <w:t>2</w:t>
        </w:r>
      </w:ins>
      <w:ins w:id="83" w:author="小耳朵" w:date="2019-11-07T13:44:29Z">
        <w:r>
          <w:rPr>
            <w:rFonts w:hint="eastAsia" w:ascii="仿宋" w:hAnsi="仿宋" w:eastAsia="仿宋" w:cs="仿宋"/>
            <w:sz w:val="32"/>
            <w:szCs w:val="32"/>
            <w:lang w:val="en-US" w:eastAsia="zh-CN"/>
          </w:rPr>
          <w:t>5</w:t>
        </w:r>
      </w:ins>
      <w:ins w:id="84" w:author="微软用户" w:date="2019-11-07T08:28:00Z">
        <w:del w:id="85" w:author="小耳朵" w:date="2019-11-07T08:49:16Z">
          <w:r>
            <w:rPr>
              <w:rFonts w:hint="eastAsia" w:ascii="仿宋" w:hAnsi="仿宋" w:eastAsia="仿宋" w:cs="仿宋"/>
              <w:sz w:val="32"/>
              <w:szCs w:val="32"/>
              <w:rPrChange w:id="86" w:author="小耳朵" w:date="2019-11-07T08:51:46Z">
                <w:rPr>
                  <w:rFonts w:hint="eastAsia" w:ascii="仿宋" w:hAnsi="仿宋" w:eastAsia="仿宋"/>
                  <w:sz w:val="32"/>
                  <w:szCs w:val="32"/>
                </w:rPr>
              </w:rPrChange>
            </w:rPr>
            <w:delText xml:space="preserve">  </w:delText>
          </w:r>
        </w:del>
      </w:ins>
      <w:ins w:id="87" w:author="微软用户" w:date="2019-11-07T08:28:00Z">
        <w:r>
          <w:rPr>
            <w:rFonts w:hint="eastAsia" w:ascii="仿宋" w:hAnsi="仿宋" w:eastAsia="仿宋" w:cs="仿宋"/>
            <w:sz w:val="32"/>
            <w:szCs w:val="32"/>
            <w:rPrChange w:id="88" w:author="小耳朵" w:date="2019-11-07T08:51:46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t>日前，将</w:t>
        </w:r>
      </w:ins>
      <w:r>
        <w:rPr>
          <w:rFonts w:hint="eastAsia" w:ascii="仿宋" w:hAnsi="仿宋" w:eastAsia="仿宋" w:cs="仿宋"/>
          <w:sz w:val="32"/>
          <w:szCs w:val="32"/>
          <w:rPrChange w:id="89" w:author="小耳朵" w:date="2019-11-07T08:51:46Z">
            <w:rPr>
              <w:rFonts w:hint="eastAsia" w:ascii="仿宋" w:hAnsi="仿宋" w:eastAsia="仿宋"/>
              <w:sz w:val="32"/>
              <w:szCs w:val="32"/>
            </w:rPr>
          </w:rPrChange>
        </w:rPr>
        <w:t>目录、流程图、办事指南</w:t>
      </w:r>
      <w:ins w:id="90" w:author="微软用户" w:date="2019-11-07T08:28:00Z">
        <w:r>
          <w:rPr>
            <w:rFonts w:hint="eastAsia" w:ascii="仿宋" w:hAnsi="仿宋" w:eastAsia="仿宋" w:cs="仿宋"/>
            <w:sz w:val="32"/>
            <w:szCs w:val="32"/>
            <w:rPrChange w:id="91" w:author="小耳朵" w:date="2019-11-07T08:51:46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t>发送到</w:t>
        </w:r>
      </w:ins>
      <w:ins w:id="92" w:author="微软用户" w:date="2019-11-07T08:29:00Z">
        <w:r>
          <w:rPr>
            <w:rFonts w:hint="eastAsia" w:ascii="仿宋" w:hAnsi="仿宋" w:eastAsia="仿宋" w:cs="仿宋"/>
            <w:sz w:val="32"/>
            <w:szCs w:val="32"/>
            <w:rPrChange w:id="93" w:author="小耳朵" w:date="2019-11-07T08:51:46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t>邮箱</w:t>
        </w:r>
      </w:ins>
      <w:ins w:id="94" w:author="微软用户" w:date="2019-11-07T08:29:00Z">
        <w:del w:id="95" w:author="小耳朵" w:date="2019-11-07T08:57:31Z">
          <w:r>
            <w:rPr>
              <w:rFonts w:hint="eastAsia" w:ascii="仿宋" w:hAnsi="仿宋" w:eastAsia="仿宋" w:cs="仿宋"/>
              <w:sz w:val="32"/>
              <w:szCs w:val="32"/>
              <w:rPrChange w:id="96" w:author="小耳朵" w:date="2019-11-07T08:51:46Z">
                <w:rPr>
                  <w:rFonts w:hint="eastAsia" w:ascii="仿宋" w:hAnsi="仿宋" w:eastAsia="仿宋"/>
                  <w:sz w:val="32"/>
                  <w:szCs w:val="32"/>
                </w:rPr>
              </w:rPrChange>
            </w:rPr>
            <w:delText>（</w:delText>
          </w:r>
        </w:del>
      </w:ins>
      <w:ins w:id="97" w:author="小耳朵" w:date="2019-11-07T08:57:31Z">
        <w:r>
          <w:rPr>
            <w:rFonts w:hint="eastAsia" w:ascii="仿宋" w:hAnsi="仿宋" w:eastAsia="仿宋" w:cs="仿宋"/>
            <w:sz w:val="32"/>
            <w:szCs w:val="32"/>
            <w:lang w:eastAsia="zh-CN"/>
          </w:rPr>
          <w:t>：</w:t>
        </w:r>
      </w:ins>
      <w:ins w:id="98" w:author="微软用户" w:date="2019-11-07T08:29:00Z">
        <w:r>
          <w:rPr>
            <w:rFonts w:hint="eastAsia" w:ascii="仿宋" w:hAnsi="仿宋" w:eastAsia="仿宋" w:cs="仿宋"/>
            <w:sz w:val="32"/>
            <w:szCs w:val="32"/>
            <w:rPrChange w:id="99" w:author="小耳朵" w:date="2019-11-07T08:51:46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t>425928767@qq.com</w:t>
        </w:r>
      </w:ins>
      <w:ins w:id="100" w:author="微软用户" w:date="2019-11-07T08:29:00Z">
        <w:del w:id="101" w:author="小耳朵" w:date="2019-11-07T08:57:33Z">
          <w:r>
            <w:rPr>
              <w:rFonts w:hint="eastAsia" w:ascii="仿宋" w:hAnsi="仿宋" w:eastAsia="仿宋" w:cs="仿宋"/>
              <w:sz w:val="32"/>
              <w:szCs w:val="32"/>
              <w:rPrChange w:id="102" w:author="小耳朵" w:date="2019-11-07T08:51:46Z">
                <w:rPr>
                  <w:rFonts w:hint="eastAsia" w:ascii="仿宋" w:hAnsi="仿宋" w:eastAsia="仿宋"/>
                  <w:sz w:val="32"/>
                  <w:szCs w:val="32"/>
                </w:rPr>
              </w:rPrChange>
            </w:rPr>
            <w:delText>）</w:delText>
          </w:r>
        </w:del>
      </w:ins>
      <w:ins w:id="103" w:author="微软用户" w:date="2019-11-07T08:29:00Z">
        <w:r>
          <w:rPr>
            <w:rFonts w:hint="eastAsia" w:ascii="仿宋" w:hAnsi="仿宋" w:eastAsia="仿宋" w:cs="仿宋"/>
            <w:sz w:val="32"/>
            <w:szCs w:val="32"/>
            <w:rPrChange w:id="104" w:author="小耳朵" w:date="2019-11-07T08:51:46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t>。联系人：</w:t>
        </w:r>
      </w:ins>
      <w:del w:id="105" w:author="微软用户" w:date="2019-11-07T08:29:00Z">
        <w:r>
          <w:rPr>
            <w:rFonts w:hint="eastAsia" w:ascii="仿宋" w:hAnsi="仿宋" w:eastAsia="仿宋" w:cs="仿宋"/>
            <w:sz w:val="32"/>
            <w:szCs w:val="32"/>
            <w:rPrChange w:id="106" w:author="小耳朵" w:date="2019-11-07T08:51:46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delText>请与</w:delText>
        </w:r>
      </w:del>
      <w:r>
        <w:rPr>
          <w:rFonts w:hint="eastAsia" w:ascii="仿宋" w:hAnsi="仿宋" w:eastAsia="仿宋" w:cs="仿宋"/>
          <w:sz w:val="32"/>
          <w:szCs w:val="32"/>
          <w:rPrChange w:id="107" w:author="小耳朵" w:date="2019-11-07T08:51:46Z">
            <w:rPr>
              <w:rFonts w:hint="eastAsia" w:ascii="仿宋" w:hAnsi="仿宋" w:eastAsia="仿宋"/>
              <w:sz w:val="32"/>
              <w:szCs w:val="32"/>
            </w:rPr>
          </w:rPrChange>
        </w:rPr>
        <w:t>区委编办王张明</w:t>
      </w:r>
      <w:ins w:id="108" w:author="小耳朵" w:date="2019-11-07T08:57:24Z">
        <w:r>
          <w:rPr>
            <w:rFonts w:hint="eastAsia" w:ascii="仿宋" w:hAnsi="仿宋" w:eastAsia="仿宋" w:cs="仿宋"/>
            <w:sz w:val="32"/>
            <w:szCs w:val="32"/>
            <w:lang w:eastAsia="zh-CN"/>
          </w:rPr>
          <w:t>，</w:t>
        </w:r>
      </w:ins>
      <w:r>
        <w:rPr>
          <w:rFonts w:hint="eastAsia" w:ascii="仿宋" w:hAnsi="仿宋" w:eastAsia="仿宋" w:cs="仿宋"/>
          <w:sz w:val="32"/>
          <w:szCs w:val="32"/>
          <w:rPrChange w:id="109" w:author="小耳朵" w:date="2019-11-07T08:51:46Z">
            <w:rPr>
              <w:rFonts w:hint="eastAsia" w:ascii="仿宋" w:hAnsi="仿宋" w:eastAsia="仿宋"/>
              <w:sz w:val="32"/>
              <w:szCs w:val="32"/>
            </w:rPr>
          </w:rPrChange>
        </w:rPr>
        <w:t xml:space="preserve">联系电话83696690。   </w:t>
      </w:r>
    </w:p>
    <w:p>
      <w:pPr>
        <w:pStyle w:val="7"/>
        <w:numPr>
          <w:ilvl w:val="-1"/>
          <w:numId w:val="0"/>
        </w:numPr>
        <w:spacing w:line="580" w:lineRule="exact"/>
        <w:ind w:left="0"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  <w:rPrChange w:id="111" w:author="小耳朵" w:date="2019-11-07T08:51:12Z">
            <w:rPr>
              <w:rFonts w:ascii="仿宋" w:hAnsi="仿宋" w:eastAsia="仿宋"/>
              <w:b/>
              <w:sz w:val="32"/>
              <w:szCs w:val="32"/>
            </w:rPr>
          </w:rPrChange>
        </w:rPr>
        <w:pPrChange w:id="110" w:author="小耳朵" w:date="2019-11-07T13:44:46Z">
          <w:pPr>
            <w:pStyle w:val="7"/>
            <w:numPr>
              <w:ilvl w:val="0"/>
              <w:numId w:val="1"/>
            </w:numPr>
            <w:ind w:firstLineChars="0"/>
          </w:pPr>
        </w:pPrChange>
      </w:pPr>
      <w:ins w:id="112" w:author="小耳朵" w:date="2019-11-07T08:55:19Z">
        <w:r>
          <w:rPr>
            <w:rFonts w:hint="eastAsia" w:ascii="黑体" w:hAnsi="黑体" w:eastAsia="黑体" w:cs="黑体"/>
            <w:b w:val="0"/>
            <w:bCs/>
            <w:sz w:val="32"/>
            <w:szCs w:val="32"/>
            <w:lang w:eastAsia="zh-CN"/>
          </w:rPr>
          <w:t>三</w:t>
        </w:r>
      </w:ins>
      <w:ins w:id="113" w:author="小耳朵" w:date="2019-11-07T08:55:20Z">
        <w:r>
          <w:rPr>
            <w:rFonts w:hint="eastAsia" w:ascii="黑体" w:hAnsi="黑体" w:eastAsia="黑体" w:cs="黑体"/>
            <w:b w:val="0"/>
            <w:bCs/>
            <w:sz w:val="32"/>
            <w:szCs w:val="32"/>
            <w:lang w:eastAsia="zh-CN"/>
          </w:rPr>
          <w:t>、</w:t>
        </w:r>
      </w:ins>
      <w:r>
        <w:rPr>
          <w:rFonts w:hint="eastAsia" w:ascii="黑体" w:hAnsi="黑体" w:eastAsia="黑体" w:cs="黑体"/>
          <w:b w:val="0"/>
          <w:bCs/>
          <w:sz w:val="32"/>
          <w:szCs w:val="32"/>
          <w:rPrChange w:id="114" w:author="小耳朵" w:date="2019-11-07T08:51:12Z">
            <w:rPr>
              <w:rFonts w:hint="eastAsia" w:ascii="仿宋" w:hAnsi="仿宋" w:eastAsia="仿宋"/>
              <w:b/>
              <w:sz w:val="32"/>
              <w:szCs w:val="32"/>
            </w:rPr>
          </w:rPrChange>
        </w:rPr>
        <w:t>做好事项网上办理工作</w:t>
      </w:r>
    </w:p>
    <w:p>
      <w:pPr>
        <w:spacing w:line="580" w:lineRule="exact"/>
        <w:ind w:firstLine="640" w:firstLineChars="200"/>
        <w:rPr>
          <w:ins w:id="116" w:author="小耳朵" w:date="2019-11-07T08:52:57Z"/>
          <w:rFonts w:hint="default" w:ascii="仿宋" w:hAnsi="仿宋" w:eastAsia="仿宋"/>
          <w:color w:val="auto"/>
          <w:sz w:val="32"/>
          <w:szCs w:val="32"/>
          <w:lang w:val="en-US" w:eastAsia="zh-CN"/>
          <w:rPrChange w:id="117" w:author="小耳朵" w:date="2019-11-07T08:53:02Z">
            <w:rPr>
              <w:ins w:id="118" w:author="小耳朵" w:date="2019-11-07T08:52:57Z"/>
              <w:rFonts w:hint="default" w:ascii="仿宋" w:hAnsi="仿宋" w:eastAsia="仿宋"/>
              <w:sz w:val="32"/>
              <w:szCs w:val="32"/>
              <w:lang w:val="en-US" w:eastAsia="zh-CN"/>
            </w:rPr>
          </w:rPrChange>
        </w:rPr>
        <w:pPrChange w:id="115" w:author="小耳朵" w:date="2019-11-07T13:44:46Z">
          <w:pPr>
            <w:ind w:firstLine="800" w:firstLineChars="250"/>
          </w:pPr>
        </w:pPrChange>
      </w:pPr>
      <w:ins w:id="119" w:author="小耳朵" w:date="2019-11-07T08:52:57Z">
        <w:r>
          <w:rPr>
            <w:rFonts w:hint="eastAsia" w:ascii="仿宋" w:hAnsi="仿宋" w:eastAsia="仿宋"/>
            <w:color w:val="auto"/>
            <w:sz w:val="32"/>
            <w:szCs w:val="32"/>
            <w:rPrChange w:id="120" w:author="小耳朵" w:date="2019-11-07T08:53:02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t>区数管局正在积极建设网上办事平台，各部门</w:t>
        </w:r>
      </w:ins>
      <w:ins w:id="121" w:author="小耳朵" w:date="2019-11-07T08:52:57Z">
        <w:r>
          <w:rPr>
            <w:rFonts w:hint="eastAsia" w:ascii="仿宋" w:hAnsi="仿宋" w:eastAsia="仿宋"/>
            <w:color w:val="FF0000"/>
            <w:sz w:val="32"/>
            <w:szCs w:val="32"/>
            <w:lang w:eastAsia="zh-CN"/>
            <w:rPrChange w:id="122" w:author="小耳朵" w:date="2019-11-11T11:26:23Z">
              <w:rPr>
                <w:rFonts w:hint="eastAsia" w:ascii="仿宋" w:hAnsi="仿宋" w:eastAsia="仿宋"/>
                <w:color w:val="FF0000"/>
                <w:sz w:val="32"/>
                <w:szCs w:val="32"/>
                <w:lang w:eastAsia="zh-CN"/>
              </w:rPr>
            </w:rPrChange>
          </w:rPr>
          <w:t>要</w:t>
        </w:r>
      </w:ins>
      <w:ins w:id="123" w:author="小耳朵" w:date="2019-11-07T08:52:57Z">
        <w:r>
          <w:rPr>
            <w:rFonts w:hint="eastAsia" w:ascii="仿宋" w:hAnsi="仿宋" w:eastAsia="仿宋"/>
            <w:color w:val="auto"/>
            <w:sz w:val="32"/>
            <w:szCs w:val="32"/>
            <w:rPrChange w:id="124" w:author="小耳朵" w:date="2019-11-07T08:53:02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t>梳理好网上办事事项及</w:t>
        </w:r>
      </w:ins>
      <w:ins w:id="125" w:author="小耳朵" w:date="2019-11-07T08:52:57Z">
        <w:r>
          <w:rPr>
            <w:rFonts w:hint="eastAsia" w:ascii="仿宋" w:hAnsi="仿宋" w:eastAsia="仿宋"/>
            <w:color w:val="FF0000"/>
            <w:sz w:val="32"/>
            <w:szCs w:val="32"/>
            <w:lang w:eastAsia="zh-CN"/>
            <w:rPrChange w:id="126" w:author="小耳朵" w:date="2019-11-11T11:26:23Z">
              <w:rPr>
                <w:rFonts w:hint="eastAsia" w:ascii="仿宋" w:hAnsi="仿宋" w:eastAsia="仿宋"/>
                <w:color w:val="FF0000"/>
                <w:sz w:val="32"/>
                <w:szCs w:val="32"/>
                <w:lang w:eastAsia="zh-CN"/>
              </w:rPr>
            </w:rPrChange>
          </w:rPr>
          <w:t>细化</w:t>
        </w:r>
      </w:ins>
      <w:ins w:id="127" w:author="小耳朵" w:date="2019-11-07T08:52:57Z">
        <w:r>
          <w:rPr>
            <w:rFonts w:hint="eastAsia" w:ascii="仿宋" w:hAnsi="仿宋" w:eastAsia="仿宋"/>
            <w:color w:val="auto"/>
            <w:sz w:val="32"/>
            <w:szCs w:val="32"/>
            <w:rPrChange w:id="128" w:author="小耳朵" w:date="2019-11-07T08:53:02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t>相关需求，与</w:t>
        </w:r>
      </w:ins>
      <w:ins w:id="129" w:author="小耳朵" w:date="2019-11-07T08:52:57Z">
        <w:r>
          <w:rPr>
            <w:rFonts w:hint="eastAsia" w:ascii="仿宋" w:hAnsi="仿宋" w:eastAsia="仿宋"/>
            <w:color w:val="FF0000"/>
            <w:sz w:val="32"/>
            <w:szCs w:val="32"/>
            <w:lang w:eastAsia="zh-CN"/>
            <w:rPrChange w:id="130" w:author="小耳朵" w:date="2019-11-11T11:26:23Z">
              <w:rPr>
                <w:rFonts w:hint="eastAsia" w:ascii="仿宋" w:hAnsi="仿宋" w:eastAsia="仿宋"/>
                <w:color w:val="FF0000"/>
                <w:sz w:val="32"/>
                <w:szCs w:val="32"/>
                <w:lang w:eastAsia="zh-CN"/>
              </w:rPr>
            </w:rPrChange>
          </w:rPr>
          <w:t>区</w:t>
        </w:r>
      </w:ins>
      <w:ins w:id="131" w:author="小耳朵" w:date="2019-11-07T08:52:57Z">
        <w:r>
          <w:rPr>
            <w:rFonts w:hint="eastAsia" w:ascii="仿宋" w:hAnsi="仿宋" w:eastAsia="仿宋"/>
            <w:color w:val="auto"/>
            <w:sz w:val="32"/>
            <w:szCs w:val="32"/>
            <w:rPrChange w:id="132" w:author="小耳朵" w:date="2019-11-07T08:53:02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t>数管局做好对接，确保除涉密事项以外的事项网上可办。区数管</w:t>
        </w:r>
        <w:bookmarkStart w:id="0" w:name="_GoBack"/>
        <w:bookmarkEnd w:id="0"/>
        <w:r>
          <w:rPr>
            <w:rFonts w:hint="eastAsia" w:ascii="仿宋" w:hAnsi="仿宋" w:eastAsia="仿宋"/>
            <w:color w:val="auto"/>
            <w:sz w:val="32"/>
            <w:szCs w:val="32"/>
            <w:rPrChange w:id="132" w:author="小耳朵" w:date="2019-11-07T08:53:02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t>局联系人萧善良，</w:t>
        </w:r>
      </w:ins>
      <w:ins w:id="133" w:author="小耳朵" w:date="2019-11-07T08:52:57Z">
        <w:r>
          <w:rPr>
            <w:rFonts w:hint="eastAsia" w:ascii="仿宋" w:hAnsi="仿宋" w:eastAsia="仿宋"/>
            <w:color w:val="FF0000"/>
            <w:sz w:val="32"/>
            <w:szCs w:val="32"/>
            <w:rPrChange w:id="134" w:author="小耳朵" w:date="2019-11-11T11:26:23Z">
              <w:rPr>
                <w:rFonts w:hint="eastAsia" w:ascii="仿宋" w:hAnsi="仿宋" w:eastAsia="仿宋"/>
                <w:color w:val="FF0000"/>
                <w:sz w:val="32"/>
                <w:szCs w:val="32"/>
              </w:rPr>
            </w:rPrChange>
          </w:rPr>
          <w:t>电话：</w:t>
        </w:r>
      </w:ins>
      <w:ins w:id="135" w:author="小耳朵" w:date="2019-11-07T08:52:57Z">
        <w:r>
          <w:rPr>
            <w:rFonts w:hint="eastAsia" w:ascii="仿宋" w:hAnsi="仿宋" w:eastAsia="仿宋"/>
            <w:color w:val="FF0000"/>
            <w:sz w:val="32"/>
            <w:szCs w:val="32"/>
            <w:lang w:val="en-US" w:eastAsia="zh-CN"/>
            <w:rPrChange w:id="136" w:author="小耳朵" w:date="2019-11-11T11:26:23Z">
              <w:rPr>
                <w:rFonts w:hint="eastAsia" w:ascii="仿宋" w:hAnsi="仿宋" w:eastAsia="仿宋"/>
                <w:color w:val="FF0000"/>
                <w:sz w:val="32"/>
                <w:szCs w:val="32"/>
                <w:lang w:val="en-US" w:eastAsia="zh-CN"/>
              </w:rPr>
            </w:rPrChange>
          </w:rPr>
          <w:t>15988830999</w:t>
        </w:r>
      </w:ins>
      <w:ins w:id="137" w:author="小耳朵" w:date="2019-11-07T08:53:00Z">
        <w:r>
          <w:rPr>
            <w:rFonts w:hint="eastAsia" w:ascii="仿宋" w:hAnsi="仿宋" w:eastAsia="仿宋"/>
            <w:color w:val="FF0000"/>
            <w:sz w:val="32"/>
            <w:szCs w:val="32"/>
            <w:lang w:val="en-US" w:eastAsia="zh-CN"/>
            <w:rPrChange w:id="138" w:author="小耳朵" w:date="2019-11-11T11:26:23Z">
              <w:rPr>
                <w:rFonts w:hint="eastAsia" w:ascii="仿宋" w:hAnsi="仿宋" w:eastAsia="仿宋"/>
                <w:color w:val="FF0000"/>
                <w:sz w:val="32"/>
                <w:szCs w:val="32"/>
                <w:lang w:val="en-US" w:eastAsia="zh-CN"/>
              </w:rPr>
            </w:rPrChange>
          </w:rPr>
          <w:t>。</w:t>
        </w:r>
      </w:ins>
    </w:p>
    <w:p>
      <w:pPr>
        <w:spacing w:line="580" w:lineRule="exact"/>
        <w:ind w:firstLine="800" w:firstLineChars="250"/>
        <w:rPr>
          <w:del w:id="140" w:author="小耳朵" w:date="2019-11-07T08:52:57Z"/>
          <w:rFonts w:hint="eastAsia" w:ascii="仿宋" w:hAnsi="仿宋" w:eastAsia="仿宋" w:cs="仿宋"/>
          <w:sz w:val="32"/>
          <w:szCs w:val="32"/>
          <w:rPrChange w:id="141" w:author="小耳朵" w:date="2019-11-07T08:51:52Z">
            <w:rPr>
              <w:del w:id="142" w:author="小耳朵" w:date="2019-11-07T08:52:57Z"/>
              <w:rFonts w:ascii="仿宋" w:hAnsi="仿宋" w:eastAsia="仿宋"/>
              <w:sz w:val="32"/>
              <w:szCs w:val="32"/>
            </w:rPr>
          </w:rPrChange>
        </w:rPr>
        <w:pPrChange w:id="139" w:author="小耳朵" w:date="2019-11-07T13:44:46Z">
          <w:pPr>
            <w:ind w:firstLine="800" w:firstLineChars="250"/>
          </w:pPr>
        </w:pPrChange>
      </w:pPr>
      <w:del w:id="143" w:author="小耳朵" w:date="2019-11-07T08:52:57Z">
        <w:r>
          <w:rPr>
            <w:rFonts w:hint="eastAsia" w:ascii="仿宋" w:hAnsi="仿宋" w:eastAsia="仿宋" w:cs="仿宋"/>
            <w:sz w:val="32"/>
            <w:szCs w:val="32"/>
            <w:rPrChange w:id="144" w:author="小耳朵" w:date="2019-11-07T08:51:52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delText>区数管局正在积极建设网上办事平台，各部门梳理好网上办事事项及相关需求，与数管局做好对接，确保除涉密事项以外的事项网上可办。区数管局联系人萧善良，电话：</w:delText>
        </w:r>
      </w:del>
    </w:p>
    <w:p>
      <w:pPr>
        <w:pStyle w:val="7"/>
        <w:numPr>
          <w:ilvl w:val="-1"/>
          <w:numId w:val="0"/>
        </w:numPr>
        <w:spacing w:line="580" w:lineRule="exact"/>
        <w:ind w:left="0"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  <w:rPrChange w:id="146" w:author="小耳朵" w:date="2019-11-07T08:51:15Z">
            <w:rPr>
              <w:rFonts w:ascii="仿宋" w:hAnsi="仿宋" w:eastAsia="仿宋"/>
              <w:b/>
              <w:sz w:val="32"/>
              <w:szCs w:val="32"/>
            </w:rPr>
          </w:rPrChange>
        </w:rPr>
        <w:pPrChange w:id="145" w:author="小耳朵" w:date="2019-11-07T13:44:46Z">
          <w:pPr>
            <w:pStyle w:val="7"/>
            <w:numPr>
              <w:ilvl w:val="0"/>
              <w:numId w:val="1"/>
            </w:numPr>
            <w:ind w:firstLineChars="0"/>
          </w:pPr>
        </w:pPrChange>
      </w:pPr>
      <w:ins w:id="147" w:author="小耳朵" w:date="2019-11-07T08:55:12Z">
        <w:r>
          <w:rPr>
            <w:rFonts w:hint="eastAsia" w:ascii="黑体" w:hAnsi="黑体" w:eastAsia="黑体" w:cs="黑体"/>
            <w:b w:val="0"/>
            <w:bCs/>
            <w:sz w:val="32"/>
            <w:szCs w:val="32"/>
            <w:lang w:eastAsia="zh-CN"/>
          </w:rPr>
          <w:t>四</w:t>
        </w:r>
      </w:ins>
      <w:ins w:id="148" w:author="小耳朵" w:date="2019-11-07T08:55:13Z">
        <w:r>
          <w:rPr>
            <w:rFonts w:hint="eastAsia" w:ascii="黑体" w:hAnsi="黑体" w:eastAsia="黑体" w:cs="黑体"/>
            <w:b w:val="0"/>
            <w:bCs/>
            <w:sz w:val="32"/>
            <w:szCs w:val="32"/>
            <w:lang w:eastAsia="zh-CN"/>
          </w:rPr>
          <w:t>、</w:t>
        </w:r>
      </w:ins>
      <w:r>
        <w:rPr>
          <w:rFonts w:hint="eastAsia" w:ascii="黑体" w:hAnsi="黑体" w:eastAsia="黑体" w:cs="黑体"/>
          <w:b w:val="0"/>
          <w:bCs/>
          <w:sz w:val="32"/>
          <w:szCs w:val="32"/>
          <w:rPrChange w:id="149" w:author="小耳朵" w:date="2019-11-07T08:51:15Z">
            <w:rPr>
              <w:rFonts w:hint="eastAsia" w:ascii="仿宋" w:hAnsi="仿宋" w:eastAsia="仿宋"/>
              <w:b/>
              <w:sz w:val="32"/>
              <w:szCs w:val="32"/>
            </w:rPr>
          </w:rPrChange>
        </w:rPr>
        <w:t>做好考核指标比对工作</w:t>
      </w:r>
    </w:p>
    <w:p>
      <w:pPr>
        <w:spacing w:line="580" w:lineRule="exact"/>
        <w:ind w:firstLine="640" w:firstLineChars="200"/>
        <w:jc w:val="left"/>
        <w:rPr>
          <w:ins w:id="151" w:author="小耳朵" w:date="2019-11-07T08:57:47Z"/>
          <w:rFonts w:hint="eastAsia" w:ascii="仿宋" w:hAnsi="仿宋" w:eastAsia="仿宋" w:cs="仿宋"/>
          <w:sz w:val="32"/>
          <w:szCs w:val="32"/>
        </w:rPr>
        <w:pPrChange w:id="150" w:author="小耳朵" w:date="2019-11-07T13:44:46Z">
          <w:pPr>
            <w:ind w:firstLine="480" w:firstLineChars="150"/>
            <w:jc w:val="left"/>
          </w:pPr>
        </w:pPrChange>
      </w:pPr>
      <w:r>
        <w:rPr>
          <w:rFonts w:hint="eastAsia" w:ascii="仿宋" w:hAnsi="仿宋" w:eastAsia="仿宋" w:cs="仿宋"/>
          <w:sz w:val="32"/>
          <w:szCs w:val="32"/>
          <w:rPrChange w:id="152" w:author="小耳朵" w:date="2019-11-07T08:51:55Z">
            <w:rPr>
              <w:rFonts w:hint="eastAsia" w:ascii="仿宋" w:hAnsi="仿宋" w:eastAsia="仿宋"/>
              <w:sz w:val="32"/>
              <w:szCs w:val="32"/>
            </w:rPr>
          </w:rPrChange>
        </w:rPr>
        <w:t>严格对照《机关内部“最多跑一次”改革评分细则》中各指标项，完成《</w:t>
      </w:r>
      <w:r>
        <w:rPr>
          <w:rFonts w:hint="eastAsia" w:ascii="仿宋" w:hAnsi="仿宋" w:eastAsia="仿宋" w:cs="仿宋"/>
          <w:b/>
          <w:bCs/>
          <w:sz w:val="32"/>
          <w:szCs w:val="24"/>
          <w:rPrChange w:id="153" w:author="小耳朵" w:date="2019-11-07T08:51:24Z">
            <w:rPr>
              <w:rFonts w:hint="eastAsia" w:ascii="黑体" w:hAnsi="黑体" w:eastAsia="黑体"/>
              <w:sz w:val="32"/>
              <w:szCs w:val="24"/>
            </w:rPr>
          </w:rPrChange>
        </w:rPr>
        <w:t>机关内部“最多跑一次”改革考评自查情况表</w:t>
      </w:r>
      <w:r>
        <w:rPr>
          <w:rFonts w:hint="eastAsia" w:ascii="仿宋" w:hAnsi="仿宋" w:eastAsia="仿宋" w:cs="仿宋"/>
          <w:sz w:val="32"/>
          <w:szCs w:val="32"/>
          <w:rPrChange w:id="154" w:author="小耳朵" w:date="2019-11-07T08:51:21Z">
            <w:rPr>
              <w:rFonts w:hint="eastAsia" w:ascii="仿宋" w:hAnsi="仿宋" w:eastAsia="仿宋"/>
              <w:sz w:val="32"/>
              <w:szCs w:val="32"/>
            </w:rPr>
          </w:rPrChange>
        </w:rPr>
        <w:t>》</w:t>
      </w:r>
      <w:r>
        <w:rPr>
          <w:rFonts w:hint="eastAsia" w:ascii="仿宋" w:hAnsi="仿宋" w:eastAsia="仿宋" w:cs="仿宋"/>
          <w:sz w:val="32"/>
          <w:szCs w:val="32"/>
          <w:rPrChange w:id="155" w:author="小耳朵" w:date="2019-11-07T08:51:55Z">
            <w:rPr>
              <w:rFonts w:hint="eastAsia" w:ascii="仿宋" w:hAnsi="仿宋" w:eastAsia="仿宋"/>
              <w:sz w:val="32"/>
              <w:szCs w:val="32"/>
            </w:rPr>
          </w:rPrChange>
        </w:rPr>
        <w:t>（附件</w:t>
      </w:r>
      <w:del w:id="156" w:author="小耳朵" w:date="2019-11-11T11:26:28Z">
        <w:r>
          <w:rPr>
            <w:rFonts w:hint="default" w:ascii="仿宋" w:hAnsi="仿宋" w:eastAsia="仿宋" w:cs="仿宋"/>
            <w:sz w:val="32"/>
            <w:szCs w:val="32"/>
            <w:rPrChange w:id="157" w:author="小耳朵" w:date="2019-11-07T08:51:55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delText>一</w:delText>
        </w:r>
      </w:del>
      <w:ins w:id="158" w:author="小耳朵" w:date="2019-11-11T11:26:28Z">
        <w:r>
          <w:rPr>
            <w:rFonts w:hint="eastAsia" w:ascii="仿宋" w:hAnsi="仿宋" w:eastAsia="仿宋" w:cs="仿宋"/>
            <w:sz w:val="32"/>
            <w:szCs w:val="32"/>
            <w:lang w:eastAsia="zh-CN"/>
          </w:rPr>
          <w:t>2</w:t>
        </w:r>
      </w:ins>
      <w:r>
        <w:rPr>
          <w:rFonts w:hint="eastAsia" w:ascii="仿宋" w:hAnsi="仿宋" w:eastAsia="仿宋" w:cs="仿宋"/>
          <w:sz w:val="32"/>
          <w:szCs w:val="32"/>
          <w:rPrChange w:id="159" w:author="小耳朵" w:date="2019-11-07T08:51:55Z">
            <w:rPr>
              <w:rFonts w:hint="eastAsia" w:ascii="仿宋" w:hAnsi="仿宋" w:eastAsia="仿宋"/>
              <w:sz w:val="32"/>
              <w:szCs w:val="32"/>
            </w:rPr>
          </w:rPrChange>
        </w:rPr>
        <w:t>）</w:t>
      </w:r>
      <w:r>
        <w:rPr>
          <w:rFonts w:hint="eastAsia" w:ascii="仿宋" w:hAnsi="仿宋" w:eastAsia="仿宋" w:cs="仿宋"/>
          <w:sz w:val="32"/>
          <w:szCs w:val="24"/>
          <w:rPrChange w:id="160" w:author="小耳朵" w:date="2019-11-07T08:51:55Z">
            <w:rPr>
              <w:rFonts w:hint="eastAsia" w:ascii="黑体" w:hAnsi="黑体" w:eastAsia="黑体"/>
              <w:sz w:val="32"/>
              <w:szCs w:val="24"/>
            </w:rPr>
          </w:rPrChange>
        </w:rPr>
        <w:t>，</w:t>
      </w:r>
      <w:r>
        <w:rPr>
          <w:rFonts w:hint="eastAsia" w:ascii="仿宋" w:hAnsi="仿宋" w:eastAsia="仿宋" w:cs="仿宋"/>
          <w:sz w:val="32"/>
          <w:szCs w:val="32"/>
          <w:rPrChange w:id="161" w:author="小耳朵" w:date="2019-11-07T08:51:55Z">
            <w:rPr>
              <w:rFonts w:hint="eastAsia" w:ascii="仿宋" w:hAnsi="仿宋" w:eastAsia="仿宋"/>
              <w:sz w:val="32"/>
              <w:szCs w:val="32"/>
            </w:rPr>
          </w:rPrChange>
        </w:rPr>
        <w:t>确保“工作推进落实”部分不扣分，“特色亮点”部分多加分。附件</w:t>
      </w:r>
      <w:del w:id="162" w:author="小耳朵" w:date="2019-11-11T11:26:35Z">
        <w:r>
          <w:rPr>
            <w:rFonts w:hint="default" w:ascii="仿宋" w:hAnsi="仿宋" w:eastAsia="仿宋" w:cs="仿宋"/>
            <w:sz w:val="32"/>
            <w:szCs w:val="32"/>
            <w:rPrChange w:id="163" w:author="小耳朵" w:date="2019-11-07T08:51:55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delText>一</w:delText>
        </w:r>
      </w:del>
      <w:ins w:id="164" w:author="小耳朵" w:date="2019-11-11T11:26:35Z">
        <w:r>
          <w:rPr>
            <w:rFonts w:hint="eastAsia" w:ascii="仿宋" w:hAnsi="仿宋" w:eastAsia="仿宋" w:cs="仿宋"/>
            <w:sz w:val="32"/>
            <w:szCs w:val="32"/>
            <w:lang w:eastAsia="zh-CN"/>
          </w:rPr>
          <w:t>2</w:t>
        </w:r>
      </w:ins>
      <w:r>
        <w:rPr>
          <w:rFonts w:hint="eastAsia" w:ascii="仿宋" w:hAnsi="仿宋" w:eastAsia="仿宋" w:cs="仿宋"/>
          <w:sz w:val="32"/>
          <w:szCs w:val="32"/>
          <w:rPrChange w:id="165" w:author="小耳朵" w:date="2019-11-07T08:51:55Z">
            <w:rPr>
              <w:rFonts w:hint="eastAsia" w:ascii="仿宋" w:hAnsi="仿宋" w:eastAsia="仿宋"/>
              <w:sz w:val="32"/>
              <w:szCs w:val="32"/>
            </w:rPr>
          </w:rPrChange>
        </w:rPr>
        <w:t>表格于11月30日，交区跑改办邮箱：</w:t>
      </w:r>
      <w:del w:id="166" w:author="小耳朵" w:date="2019-11-07T08:49:24Z">
        <w:r>
          <w:rPr>
            <w:rFonts w:hint="eastAsia" w:ascii="仿宋" w:hAnsi="仿宋" w:eastAsia="仿宋" w:cs="仿宋"/>
            <w:sz w:val="32"/>
            <w:szCs w:val="32"/>
            <w:lang w:val="en-US"/>
            <w:rPrChange w:id="167" w:author="小耳朵" w:date="2019-11-07T08:51:55Z">
              <w:rPr>
                <w:rFonts w:hint="default" w:ascii="仿宋" w:hAnsi="仿宋" w:eastAsia="仿宋"/>
                <w:sz w:val="32"/>
                <w:szCs w:val="32"/>
                <w:lang w:val="en-US"/>
              </w:rPr>
            </w:rPrChange>
          </w:rPr>
          <w:delText xml:space="preserve">           </w:delText>
        </w:r>
      </w:del>
      <w:ins w:id="168" w:author="小耳朵" w:date="2019-11-07T08:49:29Z">
        <w:r>
          <w:rPr>
            <w:rFonts w:hint="eastAsia" w:ascii="仿宋" w:hAnsi="仿宋" w:eastAsia="仿宋" w:cs="仿宋"/>
            <w:sz w:val="32"/>
            <w:szCs w:val="32"/>
            <w:lang w:val="en-US" w:eastAsia="zh-CN"/>
            <w:rPrChange w:id="169" w:author="小耳朵" w:date="2019-11-07T08:51:55Z"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rPrChange>
          </w:rPr>
          <w:t>xszdpyc@163.com</w:t>
        </w:r>
      </w:ins>
      <w:ins w:id="170" w:author="小耳朵" w:date="2019-11-07T08:49:31Z">
        <w:r>
          <w:rPr>
            <w:rFonts w:hint="eastAsia" w:ascii="仿宋" w:hAnsi="仿宋" w:eastAsia="仿宋" w:cs="仿宋"/>
            <w:sz w:val="32"/>
            <w:szCs w:val="32"/>
            <w:lang w:val="en-US" w:eastAsia="zh-CN"/>
            <w:rPrChange w:id="171" w:author="小耳朵" w:date="2019-11-07T08:51:55Z"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rPrChange>
          </w:rPr>
          <w:t>，</w:t>
        </w:r>
      </w:ins>
      <w:r>
        <w:rPr>
          <w:rFonts w:hint="eastAsia" w:ascii="仿宋" w:hAnsi="仿宋" w:eastAsia="仿宋" w:cs="仿宋"/>
          <w:sz w:val="32"/>
          <w:szCs w:val="32"/>
          <w:rPrChange w:id="172" w:author="小耳朵" w:date="2019-11-07T08:51:55Z">
            <w:rPr>
              <w:rFonts w:hint="eastAsia" w:ascii="仿宋" w:hAnsi="仿宋" w:eastAsia="仿宋"/>
              <w:sz w:val="32"/>
              <w:szCs w:val="32"/>
            </w:rPr>
          </w:rPrChange>
        </w:rPr>
        <w:t>纸质表交区审管办交换箱。</w:t>
      </w:r>
    </w:p>
    <w:p>
      <w:pPr>
        <w:spacing w:line="580" w:lineRule="exact"/>
        <w:ind w:firstLine="0" w:firstLineChars="0"/>
        <w:jc w:val="left"/>
        <w:rPr>
          <w:ins w:id="174" w:author="小耳朵" w:date="2019-11-07T08:58:07Z"/>
          <w:rFonts w:hint="eastAsia" w:ascii="仿宋" w:hAnsi="仿宋" w:eastAsia="仿宋" w:cs="仿宋"/>
          <w:sz w:val="32"/>
          <w:szCs w:val="32"/>
          <w:lang w:eastAsia="zh-CN"/>
        </w:rPr>
        <w:pPrChange w:id="173" w:author="小耳朵" w:date="2019-11-11T11:33:47Z">
          <w:pPr>
            <w:ind w:firstLine="480" w:firstLineChars="150"/>
            <w:jc w:val="left"/>
          </w:pPr>
        </w:pPrChange>
      </w:pPr>
    </w:p>
    <w:p>
      <w:pPr>
        <w:spacing w:line="580" w:lineRule="exact"/>
        <w:ind w:firstLine="640" w:firstLineChars="200"/>
        <w:jc w:val="left"/>
        <w:rPr>
          <w:ins w:id="176" w:author="小耳朵" w:date="2019-11-11T11:26:53Z"/>
          <w:rFonts w:hint="default" w:ascii="仿宋" w:hAnsi="仿宋" w:eastAsia="仿宋" w:cs="仿宋"/>
          <w:spacing w:val="-17"/>
          <w:sz w:val="32"/>
          <w:szCs w:val="32"/>
          <w:lang w:val="en-US" w:eastAsia="zh-CN"/>
          <w:rPrChange w:id="177" w:author="小耳朵" w:date="2019-11-11T11:33:40Z">
            <w:rPr>
              <w:ins w:id="178" w:author="小耳朵" w:date="2019-11-11T11:26:53Z"/>
              <w:rFonts w:hint="default" w:ascii="仿宋" w:hAnsi="仿宋" w:eastAsia="仿宋" w:cs="仿宋"/>
              <w:sz w:val="32"/>
              <w:szCs w:val="32"/>
              <w:lang w:val="en-US" w:eastAsia="zh-CN"/>
            </w:rPr>
          </w:rPrChange>
        </w:rPr>
        <w:pPrChange w:id="175" w:author="小耳朵" w:date="2019-11-07T13:44:46Z">
          <w:pPr>
            <w:ind w:firstLine="480" w:firstLineChars="150"/>
            <w:jc w:val="left"/>
          </w:pPr>
        </w:pPrChange>
      </w:pPr>
      <w:ins w:id="179" w:author="小耳朵" w:date="2019-11-07T08:57:53Z">
        <w:r>
          <w:rPr>
            <w:rFonts w:hint="eastAsia" w:ascii="仿宋" w:hAnsi="仿宋" w:eastAsia="仿宋" w:cs="仿宋"/>
            <w:sz w:val="32"/>
            <w:szCs w:val="32"/>
            <w:lang w:eastAsia="zh-CN"/>
          </w:rPr>
          <w:t>附件</w:t>
        </w:r>
      </w:ins>
      <w:ins w:id="180" w:author="小耳朵" w:date="2019-11-11T11:26:47Z">
        <w:r>
          <w:rPr>
            <w:rFonts w:hint="eastAsia" w:ascii="仿宋" w:hAnsi="仿宋" w:eastAsia="仿宋" w:cs="仿宋"/>
            <w:sz w:val="32"/>
            <w:szCs w:val="32"/>
            <w:lang w:eastAsia="zh-CN"/>
          </w:rPr>
          <w:t>：</w:t>
        </w:r>
      </w:ins>
      <w:ins w:id="181" w:author="小耳朵" w:date="2019-11-11T11:30:08Z">
        <w:r>
          <w:rPr>
            <w:rFonts w:hint="eastAsia" w:ascii="仿宋" w:hAnsi="仿宋" w:eastAsia="仿宋" w:cs="仿宋"/>
            <w:sz w:val="32"/>
            <w:szCs w:val="32"/>
            <w:lang w:val="en-US" w:eastAsia="zh-CN"/>
          </w:rPr>
          <w:t>1</w:t>
        </w:r>
      </w:ins>
      <w:ins w:id="182" w:author="小耳朵" w:date="2019-11-11T11:30:09Z">
        <w:r>
          <w:rPr>
            <w:rFonts w:hint="eastAsia" w:ascii="仿宋" w:hAnsi="仿宋" w:eastAsia="仿宋" w:cs="仿宋"/>
            <w:sz w:val="32"/>
            <w:szCs w:val="32"/>
            <w:lang w:val="en-US" w:eastAsia="zh-CN"/>
          </w:rPr>
          <w:t>.</w:t>
        </w:r>
      </w:ins>
      <w:ins w:id="183" w:author="小耳朵" w:date="2019-11-11T11:33:31Z">
        <w:r>
          <w:rPr>
            <w:rFonts w:hint="eastAsia" w:ascii="仿宋" w:hAnsi="仿宋" w:eastAsia="仿宋" w:cs="仿宋"/>
            <w:spacing w:val="-17"/>
            <w:sz w:val="32"/>
            <w:szCs w:val="32"/>
            <w:lang w:val="en-US" w:eastAsia="zh-CN"/>
            <w:rPrChange w:id="184" w:author="小耳朵" w:date="2019-11-11T11:33:40Z"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rPrChange>
          </w:rPr>
          <w:t>萧山区机关内部最多跑一次事项库各单位账号信息</w:t>
        </w:r>
      </w:ins>
    </w:p>
    <w:p>
      <w:pPr>
        <w:spacing w:line="580" w:lineRule="exact"/>
        <w:ind w:firstLine="1600" w:firstLineChars="500"/>
        <w:jc w:val="left"/>
        <w:rPr>
          <w:rFonts w:hint="default" w:ascii="仿宋" w:hAnsi="仿宋" w:eastAsia="仿宋" w:cs="仿宋"/>
          <w:sz w:val="32"/>
          <w:szCs w:val="32"/>
          <w:rPrChange w:id="186" w:author="小耳朵" w:date="2019-11-07T08:51:55Z">
            <w:rPr>
              <w:rFonts w:ascii="仿宋" w:hAnsi="仿宋" w:eastAsia="仿宋"/>
              <w:sz w:val="32"/>
              <w:szCs w:val="32"/>
            </w:rPr>
          </w:rPrChange>
        </w:rPr>
        <w:pPrChange w:id="185" w:author="小耳朵" w:date="2019-11-11T11:33:43Z">
          <w:pPr>
            <w:ind w:firstLine="480" w:firstLineChars="150"/>
            <w:jc w:val="left"/>
          </w:pPr>
        </w:pPrChange>
      </w:pPr>
      <w:ins w:id="187" w:author="小耳朵" w:date="2019-11-11T11:26:51Z">
        <w:r>
          <w:rPr>
            <w:rFonts w:hint="eastAsia" w:ascii="仿宋" w:hAnsi="仿宋" w:eastAsia="仿宋" w:cs="仿宋"/>
            <w:sz w:val="32"/>
            <w:szCs w:val="32"/>
            <w:lang w:val="en-US" w:eastAsia="zh-CN"/>
          </w:rPr>
          <w:t>2</w:t>
        </w:r>
      </w:ins>
      <w:ins w:id="188" w:author="小耳朵" w:date="2019-11-11T11:26:48Z">
        <w:r>
          <w:rPr>
            <w:rFonts w:hint="eastAsia" w:ascii="仿宋" w:hAnsi="仿宋" w:eastAsia="仿宋" w:cs="仿宋"/>
            <w:sz w:val="32"/>
            <w:szCs w:val="32"/>
            <w:lang w:val="en-US" w:eastAsia="zh-CN"/>
          </w:rPr>
          <w:t>.</w:t>
        </w:r>
      </w:ins>
      <w:ins w:id="189" w:author="小耳朵" w:date="2019-11-07T08:58:06Z">
        <w:r>
          <w:rPr>
            <w:rFonts w:hint="eastAsia" w:ascii="仿宋" w:hAnsi="仿宋" w:eastAsia="仿宋" w:cs="仿宋"/>
            <w:sz w:val="32"/>
            <w:szCs w:val="32"/>
            <w:lang w:val="en-US" w:eastAsia="zh-CN"/>
          </w:rPr>
          <w:t>机关内部“最多跑一次”改革考评自查情况表</w:t>
        </w:r>
      </w:ins>
    </w:p>
    <w:p>
      <w:pPr>
        <w:spacing w:line="580" w:lineRule="exact"/>
        <w:jc w:val="right"/>
        <w:rPr>
          <w:ins w:id="191" w:author="小耳朵" w:date="2019-11-07T08:54:56Z"/>
          <w:rFonts w:hint="eastAsia" w:ascii="仿宋" w:hAnsi="仿宋" w:eastAsia="仿宋" w:cs="仿宋"/>
          <w:sz w:val="32"/>
          <w:szCs w:val="32"/>
        </w:rPr>
        <w:pPrChange w:id="190" w:author="小耳朵" w:date="2019-11-07T13:44:46Z">
          <w:pPr>
            <w:jc w:val="left"/>
          </w:pPr>
        </w:pPrChange>
      </w:pPr>
    </w:p>
    <w:p>
      <w:pPr>
        <w:spacing w:line="580" w:lineRule="exact"/>
        <w:jc w:val="right"/>
        <w:rPr>
          <w:ins w:id="193" w:author="小耳朵" w:date="2019-11-07T08:54:37Z"/>
          <w:rFonts w:hint="eastAsia" w:ascii="仿宋" w:hAnsi="仿宋" w:eastAsia="仿宋" w:cs="仿宋"/>
          <w:sz w:val="32"/>
          <w:szCs w:val="32"/>
        </w:rPr>
        <w:pPrChange w:id="192" w:author="小耳朵" w:date="2019-11-07T13:44:46Z">
          <w:pPr>
            <w:jc w:val="left"/>
          </w:pPr>
        </w:pPrChange>
      </w:pPr>
    </w:p>
    <w:p>
      <w:pPr>
        <w:spacing w:line="580" w:lineRule="exact"/>
        <w:jc w:val="right"/>
        <w:rPr>
          <w:ins w:id="195" w:author="小耳朵" w:date="2019-11-07T08:54:45Z"/>
          <w:rFonts w:hint="eastAsia" w:ascii="仿宋" w:hAnsi="仿宋" w:eastAsia="仿宋" w:cs="仿宋"/>
          <w:sz w:val="32"/>
          <w:szCs w:val="32"/>
        </w:rPr>
        <w:pPrChange w:id="194" w:author="小耳朵" w:date="2019-11-07T13:44:46Z">
          <w:pPr>
            <w:jc w:val="left"/>
          </w:pPr>
        </w:pPrChange>
      </w:pPr>
      <w:del w:id="196" w:author="小耳朵" w:date="2019-11-07T08:53:56Z">
        <w:r>
          <w:rPr>
            <w:rFonts w:hint="eastAsia" w:ascii="仿宋" w:hAnsi="仿宋" w:eastAsia="仿宋" w:cs="仿宋"/>
            <w:sz w:val="32"/>
            <w:szCs w:val="32"/>
            <w:rPrChange w:id="197" w:author="小耳朵" w:date="2019-11-07T08:51:55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delText xml:space="preserve"> </w:delText>
        </w:r>
      </w:del>
      <w:del w:id="198" w:author="小耳朵" w:date="2019-11-07T08:53:55Z">
        <w:r>
          <w:rPr>
            <w:rFonts w:hint="eastAsia" w:ascii="仿宋" w:hAnsi="仿宋" w:eastAsia="仿宋" w:cs="仿宋"/>
            <w:sz w:val="32"/>
            <w:szCs w:val="32"/>
            <w:rPrChange w:id="199" w:author="小耳朵" w:date="2019-11-07T08:51:55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delText xml:space="preserve"> </w:delText>
        </w:r>
      </w:del>
      <w:del w:id="200" w:author="小耳朵" w:date="2019-11-07T08:53:55Z">
        <w:r>
          <w:rPr>
            <w:rFonts w:hint="eastAsia" w:ascii="仿宋" w:hAnsi="仿宋" w:eastAsia="仿宋" w:cs="仿宋"/>
            <w:sz w:val="32"/>
            <w:szCs w:val="32"/>
            <w:rPrChange w:id="201" w:author="小耳朵" w:date="2019-11-07T08:51:55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delText xml:space="preserve"> </w:delText>
        </w:r>
      </w:del>
      <w:del w:id="202" w:author="小耳朵" w:date="2019-11-07T08:53:55Z">
        <w:r>
          <w:rPr>
            <w:rFonts w:hint="eastAsia" w:ascii="仿宋" w:hAnsi="仿宋" w:eastAsia="仿宋" w:cs="仿宋"/>
            <w:sz w:val="32"/>
            <w:szCs w:val="32"/>
            <w:rPrChange w:id="203" w:author="小耳朵" w:date="2019-11-07T08:51:55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delText xml:space="preserve"> </w:delText>
        </w:r>
      </w:del>
      <w:del w:id="204" w:author="小耳朵" w:date="2019-11-07T08:53:55Z">
        <w:r>
          <w:rPr>
            <w:rFonts w:hint="eastAsia" w:ascii="仿宋" w:hAnsi="仿宋" w:eastAsia="仿宋" w:cs="仿宋"/>
            <w:sz w:val="32"/>
            <w:szCs w:val="32"/>
            <w:rPrChange w:id="205" w:author="小耳朵" w:date="2019-11-07T08:51:55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delText xml:space="preserve"> </w:delText>
        </w:r>
      </w:del>
      <w:del w:id="206" w:author="小耳朵" w:date="2019-11-07T08:53:53Z">
        <w:r>
          <w:rPr>
            <w:rFonts w:hint="eastAsia" w:ascii="仿宋" w:hAnsi="仿宋" w:eastAsia="仿宋" w:cs="仿宋"/>
            <w:sz w:val="32"/>
            <w:szCs w:val="32"/>
            <w:rPrChange w:id="207" w:author="小耳朵" w:date="2019-11-07T08:51:55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delText xml:space="preserve"> </w:delText>
        </w:r>
      </w:del>
      <w:del w:id="208" w:author="小耳朵" w:date="2019-11-07T08:53:49Z">
        <w:r>
          <w:rPr>
            <w:rFonts w:hint="eastAsia" w:ascii="仿宋" w:hAnsi="仿宋" w:eastAsia="仿宋" w:cs="仿宋"/>
            <w:sz w:val="32"/>
            <w:szCs w:val="32"/>
            <w:rPrChange w:id="209" w:author="小耳朵" w:date="2019-11-07T08:51:55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delText xml:space="preserve"> </w:delText>
        </w:r>
      </w:del>
      <w:del w:id="210" w:author="小耳朵" w:date="2019-11-07T08:53:48Z">
        <w:r>
          <w:rPr>
            <w:rFonts w:hint="eastAsia" w:ascii="仿宋" w:hAnsi="仿宋" w:eastAsia="仿宋" w:cs="仿宋"/>
            <w:sz w:val="32"/>
            <w:szCs w:val="32"/>
            <w:rPrChange w:id="211" w:author="小耳朵" w:date="2019-11-07T08:51:55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delText xml:space="preserve"> </w:delText>
        </w:r>
      </w:del>
      <w:del w:id="212" w:author="小耳朵" w:date="2019-11-07T08:53:48Z">
        <w:r>
          <w:rPr>
            <w:rFonts w:hint="eastAsia" w:ascii="仿宋" w:hAnsi="仿宋" w:eastAsia="仿宋" w:cs="仿宋"/>
            <w:sz w:val="32"/>
            <w:szCs w:val="32"/>
            <w:rPrChange w:id="213" w:author="小耳朵" w:date="2019-11-07T08:51:55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delText xml:space="preserve"> </w:delText>
        </w:r>
      </w:del>
      <w:del w:id="214" w:author="小耳朵" w:date="2019-11-07T08:53:48Z">
        <w:r>
          <w:rPr>
            <w:rFonts w:hint="eastAsia" w:ascii="仿宋" w:hAnsi="仿宋" w:eastAsia="仿宋" w:cs="仿宋"/>
            <w:sz w:val="32"/>
            <w:szCs w:val="32"/>
            <w:rPrChange w:id="215" w:author="小耳朵" w:date="2019-11-07T08:51:55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delText xml:space="preserve"> </w:delText>
        </w:r>
      </w:del>
      <w:del w:id="216" w:author="小耳朵" w:date="2019-11-07T08:53:47Z">
        <w:r>
          <w:rPr>
            <w:rFonts w:hint="eastAsia" w:ascii="仿宋" w:hAnsi="仿宋" w:eastAsia="仿宋" w:cs="仿宋"/>
            <w:sz w:val="32"/>
            <w:szCs w:val="32"/>
            <w:rPrChange w:id="217" w:author="小耳朵" w:date="2019-11-07T08:51:55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delText xml:space="preserve"> </w:delText>
        </w:r>
      </w:del>
      <w:del w:id="218" w:author="小耳朵" w:date="2019-11-07T08:53:47Z">
        <w:r>
          <w:rPr>
            <w:rFonts w:hint="eastAsia" w:ascii="仿宋" w:hAnsi="仿宋" w:eastAsia="仿宋" w:cs="仿宋"/>
            <w:sz w:val="32"/>
            <w:szCs w:val="32"/>
            <w:rPrChange w:id="219" w:author="小耳朵" w:date="2019-11-07T08:51:55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delText xml:space="preserve"> </w:delText>
        </w:r>
      </w:del>
      <w:del w:id="220" w:author="小耳朵" w:date="2019-11-07T08:53:46Z">
        <w:r>
          <w:rPr>
            <w:rFonts w:hint="eastAsia" w:ascii="仿宋" w:hAnsi="仿宋" w:eastAsia="仿宋" w:cs="仿宋"/>
            <w:sz w:val="32"/>
            <w:szCs w:val="32"/>
            <w:rPrChange w:id="221" w:author="小耳朵" w:date="2019-11-07T08:51:55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delText xml:space="preserve">                         </w:delText>
        </w:r>
      </w:del>
      <w:ins w:id="222" w:author="小耳朵" w:date="2019-11-07T08:53:43Z">
        <w:r>
          <w:rPr>
            <w:rFonts w:hint="eastAsia" w:ascii="仿宋" w:hAnsi="仿宋" w:eastAsia="仿宋" w:cs="仿宋"/>
            <w:sz w:val="32"/>
            <w:szCs w:val="32"/>
          </w:rPr>
          <w:t>萧山区全面深化“最多跑一次”改革领导小组办公室</w:t>
        </w:r>
      </w:ins>
    </w:p>
    <w:p>
      <w:pPr>
        <w:spacing w:line="580" w:lineRule="exact"/>
        <w:jc w:val="right"/>
        <w:rPr>
          <w:del w:id="224" w:author="小耳朵" w:date="2019-11-07T08:54:31Z"/>
          <w:rFonts w:hint="eastAsia" w:ascii="仿宋" w:hAnsi="仿宋" w:eastAsia="仿宋" w:cs="仿宋"/>
          <w:sz w:val="32"/>
          <w:szCs w:val="32"/>
          <w:rPrChange w:id="225" w:author="小耳朵" w:date="2019-11-07T08:51:55Z">
            <w:rPr>
              <w:del w:id="226" w:author="小耳朵" w:date="2019-11-07T08:54:31Z"/>
              <w:rFonts w:ascii="仿宋" w:hAnsi="仿宋" w:eastAsia="仿宋"/>
              <w:sz w:val="32"/>
              <w:szCs w:val="32"/>
            </w:rPr>
          </w:rPrChange>
        </w:rPr>
        <w:pPrChange w:id="223" w:author="小耳朵" w:date="2019-11-07T13:44:46Z">
          <w:pPr>
            <w:jc w:val="left"/>
          </w:pPr>
        </w:pPrChange>
      </w:pPr>
      <w:ins w:id="227" w:author="小耳朵" w:date="2019-11-07T08:54:49Z">
        <w:r>
          <w:rPr>
            <w:rFonts w:hint="eastAsia" w:ascii="仿宋" w:hAnsi="仿宋" w:eastAsia="仿宋" w:cs="仿宋"/>
            <w:sz w:val="32"/>
            <w:szCs w:val="32"/>
            <w:lang w:val="en-US" w:eastAsia="zh-CN"/>
          </w:rPr>
          <w:t xml:space="preserve">         </w:t>
        </w:r>
      </w:ins>
      <w:ins w:id="228" w:author="小耳朵" w:date="2019-11-07T08:54:50Z">
        <w:r>
          <w:rPr>
            <w:rFonts w:hint="eastAsia" w:ascii="仿宋" w:hAnsi="仿宋" w:eastAsia="仿宋" w:cs="仿宋"/>
            <w:sz w:val="32"/>
            <w:szCs w:val="32"/>
            <w:lang w:val="en-US" w:eastAsia="zh-CN"/>
          </w:rPr>
          <w:t xml:space="preserve">         </w:t>
        </w:r>
      </w:ins>
      <w:ins w:id="229" w:author="小耳朵" w:date="2019-11-07T08:54:51Z">
        <w:r>
          <w:rPr>
            <w:rFonts w:hint="eastAsia" w:ascii="仿宋" w:hAnsi="仿宋" w:eastAsia="仿宋" w:cs="仿宋"/>
            <w:sz w:val="32"/>
            <w:szCs w:val="32"/>
            <w:lang w:val="en-US" w:eastAsia="zh-CN"/>
          </w:rPr>
          <w:t xml:space="preserve">  </w:t>
        </w:r>
      </w:ins>
      <w:del w:id="230" w:author="小耳朵" w:date="2019-11-07T08:54:31Z">
        <w:r>
          <w:rPr>
            <w:rFonts w:hint="eastAsia" w:ascii="仿宋" w:hAnsi="仿宋" w:eastAsia="仿宋" w:cs="仿宋"/>
            <w:sz w:val="32"/>
            <w:szCs w:val="32"/>
            <w:rPrChange w:id="231" w:author="小耳朵" w:date="2019-11-07T08:51:55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delText>区跑改办</w:delText>
        </w:r>
      </w:del>
    </w:p>
    <w:p>
      <w:pPr>
        <w:spacing w:line="580" w:lineRule="exact"/>
        <w:jc w:val="both"/>
        <w:rPr>
          <w:rFonts w:hint="eastAsia" w:ascii="仿宋" w:hAnsi="仿宋" w:eastAsia="仿宋" w:cs="仿宋"/>
          <w:sz w:val="32"/>
          <w:szCs w:val="24"/>
          <w:rPrChange w:id="233" w:author="小耳朵" w:date="2019-11-07T08:51:55Z">
            <w:rPr>
              <w:rFonts w:ascii="黑体" w:hAnsi="黑体" w:eastAsia="黑体"/>
              <w:sz w:val="32"/>
              <w:szCs w:val="24"/>
            </w:rPr>
          </w:rPrChange>
        </w:rPr>
        <w:pPrChange w:id="232" w:author="小耳朵" w:date="2019-11-07T13:44:46Z">
          <w:pPr>
            <w:jc w:val="left"/>
          </w:pPr>
        </w:pPrChange>
      </w:pPr>
      <w:del w:id="234" w:author="小耳朵" w:date="2019-11-07T08:54:31Z">
        <w:r>
          <w:rPr>
            <w:rFonts w:hint="eastAsia" w:ascii="仿宋" w:hAnsi="仿宋" w:eastAsia="仿宋" w:cs="仿宋"/>
            <w:sz w:val="32"/>
            <w:szCs w:val="32"/>
            <w:rPrChange w:id="235" w:author="小耳朵" w:date="2019-11-07T08:51:55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delText xml:space="preserve">                                 </w:delText>
        </w:r>
      </w:del>
      <w:r>
        <w:rPr>
          <w:rFonts w:hint="eastAsia" w:ascii="仿宋" w:hAnsi="仿宋" w:eastAsia="仿宋" w:cs="仿宋"/>
          <w:sz w:val="32"/>
          <w:szCs w:val="32"/>
          <w:rPrChange w:id="236" w:author="小耳朵" w:date="2019-11-07T08:51:55Z">
            <w:rPr>
              <w:rFonts w:hint="eastAsia" w:ascii="仿宋" w:hAnsi="仿宋" w:eastAsia="仿宋"/>
              <w:sz w:val="32"/>
              <w:szCs w:val="32"/>
            </w:rPr>
          </w:rPrChange>
        </w:rPr>
        <w:t>2019年11月</w:t>
      </w:r>
      <w:del w:id="237" w:author="小耳朵" w:date="2019-11-11T11:37:02Z">
        <w:r>
          <w:rPr>
            <w:rFonts w:hint="default" w:ascii="仿宋" w:hAnsi="仿宋" w:eastAsia="仿宋" w:cs="仿宋"/>
            <w:sz w:val="32"/>
            <w:szCs w:val="32"/>
            <w:rPrChange w:id="238" w:author="小耳朵" w:date="2019-11-07T08:51:55Z">
              <w:rPr>
                <w:rFonts w:hint="eastAsia" w:ascii="仿宋" w:hAnsi="仿宋" w:eastAsia="仿宋"/>
                <w:sz w:val="32"/>
                <w:szCs w:val="32"/>
              </w:rPr>
            </w:rPrChange>
          </w:rPr>
          <w:delText>6</w:delText>
        </w:r>
      </w:del>
      <w:ins w:id="240" w:author="小耳朵" w:date="2019-11-11T11:37:02Z">
        <w:r>
          <w:rPr>
            <w:rFonts w:hint="eastAsia" w:ascii="仿宋" w:hAnsi="仿宋" w:eastAsia="仿宋" w:cs="仿宋"/>
            <w:sz w:val="32"/>
            <w:szCs w:val="32"/>
            <w:lang w:eastAsia="zh-CN"/>
          </w:rPr>
          <w:t>1</w:t>
        </w:r>
      </w:ins>
      <w:ins w:id="241" w:author="小耳朵" w:date="2019-11-11T11:37:02Z">
        <w:r>
          <w:rPr>
            <w:rFonts w:hint="eastAsia" w:ascii="仿宋" w:hAnsi="仿宋" w:eastAsia="仿宋" w:cs="仿宋"/>
            <w:sz w:val="32"/>
            <w:szCs w:val="32"/>
            <w:lang w:val="en-US" w:eastAsia="zh-CN"/>
          </w:rPr>
          <w:t>1</w:t>
        </w:r>
      </w:ins>
      <w:r>
        <w:rPr>
          <w:rFonts w:hint="eastAsia" w:ascii="仿宋" w:hAnsi="仿宋" w:eastAsia="仿宋" w:cs="仿宋"/>
          <w:sz w:val="32"/>
          <w:szCs w:val="32"/>
          <w:rPrChange w:id="242" w:author="小耳朵" w:date="2019-11-07T08:51:55Z">
            <w:rPr>
              <w:rFonts w:hint="eastAsia" w:ascii="仿宋" w:hAnsi="仿宋" w:eastAsia="仿宋"/>
              <w:sz w:val="32"/>
              <w:szCs w:val="32"/>
            </w:rPr>
          </w:rPrChange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ins w:id="0" w:author="小耳朵" w:date="2019-11-07T08:55:03Z">
      <w:r>
        <w:rPr>
          <w:sz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ins w:id="2" w:author="小耳朵" w:date="2019-11-07T08:55:03Z"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fldChar w:fldCharType="begin"/>
                              </w:r>
                            </w:ins>
                            <w:ins w:id="3" w:author="小耳朵" w:date="2019-11-07T08:55:03Z"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instrText xml:space="preserve"> PAGE  \* MERGEFORMAT </w:instrText>
                              </w:r>
                            </w:ins>
                            <w:ins w:id="4" w:author="小耳朵" w:date="2019-11-07T08:55:03Z"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fldChar w:fldCharType="separate"/>
                              </w:r>
                            </w:ins>
                            <w:ins w:id="5" w:author="小耳朵" w:date="2019-11-07T08:55:03Z"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1</w:t>
                              </w:r>
                            </w:ins>
                            <w:ins w:id="6" w:author="小耳朵" w:date="2019-11-07T08:55:03Z"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fldChar w:fldCharType="end"/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3"/>
                        <w:rPr>
                          <w:rFonts w:hint="eastAsia" w:eastAsiaTheme="minorEastAsia"/>
                          <w:lang w:eastAsia="zh-CN"/>
                        </w:rPr>
                      </w:pPr>
                      <w:ins w:id="7" w:author="小耳朵" w:date="2019-11-07T08:55:03Z">
                        <w:r>
                          <w:rPr>
                            <w:rFonts w:hint="eastAsia"/>
                            <w:lang w:eastAsia="zh-CN"/>
                          </w:rPr>
                          <w:fldChar w:fldCharType="begin"/>
                        </w:r>
                      </w:ins>
                      <w:ins w:id="8" w:author="小耳朵" w:date="2019-11-07T08:55:03Z">
                        <w:r>
                          <w:rPr>
                            <w:rFonts w:hint="eastAsia"/>
                            <w:lang w:eastAsia="zh-CN"/>
                          </w:rPr>
                          <w:instrText xml:space="preserve"> PAGE  \* MERGEFORMAT </w:instrText>
                        </w:r>
                      </w:ins>
                      <w:ins w:id="9" w:author="小耳朵" w:date="2019-11-07T08:55:03Z">
                        <w:r>
                          <w:rPr>
                            <w:rFonts w:hint="eastAsia"/>
                            <w:lang w:eastAsia="zh-CN"/>
                          </w:rPr>
                          <w:fldChar w:fldCharType="separate"/>
                        </w:r>
                      </w:ins>
                      <w:ins w:id="10" w:author="小耳朵" w:date="2019-11-07T08:55:03Z">
                        <w:r>
                          <w:rPr>
                            <w:rFonts w:hint="eastAsia"/>
                            <w:lang w:eastAsia="zh-CN"/>
                          </w:rPr>
                          <w:t>1</w:t>
                        </w:r>
                      </w:ins>
                      <w:ins w:id="11" w:author="小耳朵" w:date="2019-11-07T08:55:03Z">
                        <w:r>
                          <w:rPr>
                            <w:rFonts w:hint="eastAsia"/>
                            <w:lang w:eastAsia="zh-CN"/>
                          </w:rPr>
                          <w:fldChar w:fldCharType="end"/>
                        </w:r>
                      </w:ins>
                    </w:p>
                  </w:txbxContent>
                </v:textbox>
              </v:shape>
            </w:pict>
          </mc:Fallback>
        </mc:AlternateContent>
      </w:r>
    </w:ins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CA0DD4"/>
    <w:multiLevelType w:val="multilevel"/>
    <w:tmpl w:val="75CA0DD4"/>
    <w:lvl w:ilvl="0" w:tentative="0">
      <w:start w:val="1"/>
      <w:numFmt w:val="japaneseCounting"/>
      <w:lvlText w:val="%1、"/>
      <w:lvlJc w:val="left"/>
      <w:pPr>
        <w:ind w:left="825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45" w:hanging="420"/>
      </w:pPr>
    </w:lvl>
    <w:lvl w:ilvl="2" w:tentative="0">
      <w:start w:val="1"/>
      <w:numFmt w:val="lowerRoman"/>
      <w:lvlText w:val="%3."/>
      <w:lvlJc w:val="right"/>
      <w:pPr>
        <w:ind w:left="1665" w:hanging="420"/>
      </w:pPr>
    </w:lvl>
    <w:lvl w:ilvl="3" w:tentative="0">
      <w:start w:val="1"/>
      <w:numFmt w:val="decimal"/>
      <w:lvlText w:val="%4."/>
      <w:lvlJc w:val="left"/>
      <w:pPr>
        <w:ind w:left="2085" w:hanging="420"/>
      </w:pPr>
    </w:lvl>
    <w:lvl w:ilvl="4" w:tentative="0">
      <w:start w:val="1"/>
      <w:numFmt w:val="lowerLetter"/>
      <w:lvlText w:val="%5)"/>
      <w:lvlJc w:val="left"/>
      <w:pPr>
        <w:ind w:left="2505" w:hanging="420"/>
      </w:pPr>
    </w:lvl>
    <w:lvl w:ilvl="5" w:tentative="0">
      <w:start w:val="1"/>
      <w:numFmt w:val="lowerRoman"/>
      <w:lvlText w:val="%6."/>
      <w:lvlJc w:val="right"/>
      <w:pPr>
        <w:ind w:left="2925" w:hanging="420"/>
      </w:pPr>
    </w:lvl>
    <w:lvl w:ilvl="6" w:tentative="0">
      <w:start w:val="1"/>
      <w:numFmt w:val="decimal"/>
      <w:lvlText w:val="%7."/>
      <w:lvlJc w:val="left"/>
      <w:pPr>
        <w:ind w:left="3345" w:hanging="420"/>
      </w:pPr>
    </w:lvl>
    <w:lvl w:ilvl="7" w:tentative="0">
      <w:start w:val="1"/>
      <w:numFmt w:val="lowerLetter"/>
      <w:lvlText w:val="%8)"/>
      <w:lvlJc w:val="left"/>
      <w:pPr>
        <w:ind w:left="3765" w:hanging="420"/>
      </w:pPr>
    </w:lvl>
    <w:lvl w:ilvl="8" w:tentative="0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小耳朵">
    <w15:presenceInfo w15:providerId="WPS Office" w15:userId="675208320"/>
  </w15:person>
  <w15:person w15:author="微软用户">
    <w15:presenceInfo w15:providerId="None" w15:userId="微软用户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435"/>
    <w:rsid w:val="000159DD"/>
    <w:rsid w:val="000202CF"/>
    <w:rsid w:val="00132263"/>
    <w:rsid w:val="00241F73"/>
    <w:rsid w:val="00280E2B"/>
    <w:rsid w:val="002C6F4C"/>
    <w:rsid w:val="002E131F"/>
    <w:rsid w:val="00572EA5"/>
    <w:rsid w:val="006E7136"/>
    <w:rsid w:val="0071091B"/>
    <w:rsid w:val="00A253A8"/>
    <w:rsid w:val="00A3092E"/>
    <w:rsid w:val="00A430F7"/>
    <w:rsid w:val="00A61F27"/>
    <w:rsid w:val="00AE2E46"/>
    <w:rsid w:val="00B16ADE"/>
    <w:rsid w:val="00B40A69"/>
    <w:rsid w:val="00C34435"/>
    <w:rsid w:val="00D50B3D"/>
    <w:rsid w:val="00E1151B"/>
    <w:rsid w:val="05B04753"/>
    <w:rsid w:val="0DBA0FF9"/>
    <w:rsid w:val="1BF655BB"/>
    <w:rsid w:val="1FAB783E"/>
    <w:rsid w:val="5A666A46"/>
    <w:rsid w:val="61865314"/>
    <w:rsid w:val="68A15BBF"/>
    <w:rsid w:val="71293DFD"/>
    <w:rsid w:val="77B6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713</Words>
  <Characters>788</Characters>
  <Lines>5</Lines>
  <Paragraphs>1</Paragraphs>
  <TotalTime>11</TotalTime>
  <ScaleCrop>false</ScaleCrop>
  <LinksUpToDate>false</LinksUpToDate>
  <CharactersWithSpaces>811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2019-11-06T06:52:00Z</dcterms:created>
  <dc:creator>Admin</dc:creator>
  <cp:lastModifiedBy>小耳朵</cp:lastModifiedBy>
  <cp:lastPrinted>2019-11-07T05:44:00Z</cp:lastPrinted>
  <dcterms:modified xsi:type="dcterms:W3CDTF">2019-11-11T03:37:11Z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